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1" w:name="_Hlk190763961"/>
    <w:p w14:paraId="5D3366D3" w14:textId="1210C8B7" w:rsidR="004B03AD" w:rsidRPr="00BC1A62" w:rsidDel="003422CB" w:rsidRDefault="006B6F18">
      <w:pPr>
        <w:pStyle w:val="AK"/>
        <w:rPr>
          <w:del w:id="2" w:author="Aili Sandre - JUSTDIGI" w:date="2026-01-26T10:05:00Z" w16du:dateUtc="2026-01-26T08:05:00Z"/>
        </w:rPr>
        <w:pPrChange w:id="3" w:author="Aili Sandre - JUSTDIGI" w:date="2026-01-26T13:51:00Z" w16du:dateUtc="2026-01-26T11:51:00Z">
          <w:pPr>
            <w:pStyle w:val="AK"/>
            <w:ind w:left="5954"/>
            <w:jc w:val="both"/>
          </w:pPr>
        </w:pPrChange>
      </w:pPr>
      <w:r w:rsidRPr="00783081">
        <w:rPr>
          <w:bCs w:val="0"/>
          <w:noProof/>
          <w:lang w:eastAsia="et-EE" w:bidi="ar-SA"/>
        </w:rPr>
        <mc:AlternateContent>
          <mc:Choice Requires="wps">
            <w:drawing>
              <wp:anchor distT="0" distB="0" distL="114300" distR="114300" simplePos="0" relativeHeight="251659264" behindDoc="0" locked="0" layoutInCell="1" allowOverlap="1" wp14:anchorId="3E575ED7" wp14:editId="28F0D119">
                <wp:simplePos x="0" y="0"/>
                <wp:positionH relativeFrom="margin">
                  <wp:align>right</wp:align>
                </wp:positionH>
                <wp:positionV relativeFrom="paragraph">
                  <wp:posOffset>-405511</wp:posOffset>
                </wp:positionV>
                <wp:extent cx="2129790" cy="114300"/>
                <wp:effectExtent l="0" t="0" r="22860" b="19050"/>
                <wp:wrapNone/>
                <wp:docPr id="2" name="Tekstiväli 2"/>
                <wp:cNvGraphicFramePr/>
                <a:graphic xmlns:a="http://schemas.openxmlformats.org/drawingml/2006/main">
                  <a:graphicData uri="http://schemas.microsoft.com/office/word/2010/wordprocessingShape">
                    <wps:wsp>
                      <wps:cNvSpPr txBox="1"/>
                      <wps:spPr>
                        <a:xfrm flipV="1">
                          <a:off x="0" y="0"/>
                          <a:ext cx="2129790" cy="114300"/>
                        </a:xfrm>
                        <a:prstGeom prst="rect">
                          <a:avLst/>
                        </a:prstGeom>
                        <a:solidFill>
                          <a:sysClr val="window" lastClr="FFFFFF"/>
                        </a:solidFill>
                        <a:ln w="6350">
                          <a:solidFill>
                            <a:sysClr val="window" lastClr="FFFFFF"/>
                          </a:solidFill>
                        </a:ln>
                        <a:effectLst/>
                      </wps:spPr>
                      <wps:txbx>
                        <w:txbxContent>
                          <w:p w14:paraId="78BA7BF9" w14:textId="77EC508E" w:rsidR="004B03AD" w:rsidDel="003422CB" w:rsidRDefault="004B03AD" w:rsidP="004B03AD">
                            <w:pPr>
                              <w:jc w:val="left"/>
                              <w:rPr>
                                <w:del w:id="4" w:author="Aili Sandre - JUSTDIGI" w:date="2026-01-26T10:05:00Z" w16du:dateUtc="2026-01-26T08:05:00Z"/>
                                <w:b/>
                                <w:sz w:val="20"/>
                                <w:szCs w:val="20"/>
                              </w:rPr>
                            </w:pPr>
                            <w:del w:id="5" w:author="Aili Sandre - JUSTDIGI" w:date="2026-01-26T10:05:00Z" w16du:dateUtc="2026-01-26T08:05:00Z">
                              <w:r w:rsidDel="003422CB">
                                <w:rPr>
                                  <w:b/>
                                  <w:sz w:val="20"/>
                                  <w:szCs w:val="20"/>
                                </w:rPr>
                                <w:delText>EELNÕU</w:delText>
                              </w:r>
                            </w:del>
                          </w:p>
                          <w:p w14:paraId="2532E74F" w14:textId="5D7E89A6" w:rsidR="004B03AD" w:rsidRDefault="00F76801" w:rsidP="004B03AD">
                            <w:pPr>
                              <w:jc w:val="left"/>
                              <w:rPr>
                                <w:sz w:val="20"/>
                                <w:szCs w:val="20"/>
                              </w:rPr>
                            </w:pPr>
                            <w:del w:id="6" w:author="Aili Sandre - JUSTDIGI" w:date="2026-01-26T10:05:00Z" w16du:dateUtc="2026-01-26T08:05:00Z">
                              <w:r w:rsidDel="003422CB">
                                <w:delText>09.01.2026</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E575ED7" id="_x0000_t202" coordsize="21600,21600" o:spt="202" path="m,l,21600r21600,l21600,xe">
                <v:stroke joinstyle="miter"/>
                <v:path gradientshapeok="t" o:connecttype="rect"/>
              </v:shapetype>
              <v:shape id="Tekstiväli 2" o:spid="_x0000_s1026" type="#_x0000_t202" style="position:absolute;left:0;text-align:left;margin-left:116.5pt;margin-top:-31.95pt;width:167.7pt;height:9pt;flip:y;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" fillcolor="window" strokecolor="window" strokeweight=".5pt">
                <v:textbox>
                  <w:txbxContent>
                    <w:p w14:paraId="78BA7BF9" w14:textId="77EC508E" w:rsidR="004B03AD" w:rsidDel="003422CB" w:rsidRDefault="004B03AD" w:rsidP="004B03AD">
                      <w:pPr>
                        <w:jc w:val="left"/>
                        <w:rPr>
                          <w:del w:id="7" w:author="Aili Sandre - JUSTDIGI" w:date="2026-01-26T10:05:00Z" w16du:dateUtc="2026-01-26T08:05:00Z"/>
                          <w:b/>
                          <w:sz w:val="20"/>
                          <w:szCs w:val="20"/>
                        </w:rPr>
                      </w:pPr>
                      <w:del w:id="8" w:author="Aili Sandre - JUSTDIGI" w:date="2026-01-26T10:05:00Z" w16du:dateUtc="2026-01-26T08:05:00Z">
                        <w:r w:rsidDel="003422CB">
                          <w:rPr>
                            <w:b/>
                            <w:sz w:val="20"/>
                            <w:szCs w:val="20"/>
                          </w:rPr>
                          <w:delText>EELNÕU</w:delText>
                        </w:r>
                      </w:del>
                    </w:p>
                    <w:p w14:paraId="2532E74F" w14:textId="5D7E89A6" w:rsidR="004B03AD" w:rsidRDefault="00F76801" w:rsidP="004B03AD">
                      <w:pPr>
                        <w:jc w:val="left"/>
                        <w:rPr>
                          <w:sz w:val="20"/>
                          <w:szCs w:val="20"/>
                        </w:rPr>
                      </w:pPr>
                      <w:del w:id="9" w:author="Aili Sandre - JUSTDIGI" w:date="2026-01-26T10:05:00Z" w16du:dateUtc="2026-01-26T08:05:00Z">
                        <w:r w:rsidDel="003422CB">
                          <w:delText>09.01.2026</w:delText>
                        </w:r>
                      </w:del>
                    </w:p>
                  </w:txbxContent>
                </v:textbox>
                <w10:wrap anchorx="margin"/>
              </v:shape>
            </w:pict>
          </mc:Fallback>
        </mc:AlternateContent>
      </w:r>
      <w:commentRangeStart w:id="7"/>
      <w:commentRangeEnd w:id="7"/>
      <w:r w:rsidR="001542AF">
        <w:rPr>
          <w:rStyle w:val="Kommentaariviide"/>
          <w:rFonts w:cs="Mangal"/>
        </w:rPr>
        <w:commentReference w:id="7"/>
      </w:r>
    </w:p>
    <w:p w14:paraId="5A9A9AEE" w14:textId="0B71C753" w:rsidR="004B03AD" w:rsidDel="003422CB" w:rsidRDefault="004B03AD">
      <w:pPr>
        <w:pStyle w:val="AK"/>
        <w:rPr>
          <w:del w:id="8" w:author="Aili Sandre - JUSTDIGI" w:date="2026-01-26T10:05:00Z" w16du:dateUtc="2026-01-26T08:05:00Z"/>
        </w:rPr>
        <w:pPrChange w:id="9" w:author="Aili Sandre - JUSTDIGI" w:date="2026-01-26T13:51:00Z" w16du:dateUtc="2026-01-26T11:51:00Z">
          <w:pPr>
            <w:spacing w:line="240" w:lineRule="auto"/>
          </w:pPr>
        </w:pPrChange>
      </w:pPr>
    </w:p>
    <w:p w14:paraId="5FBDD31B" w14:textId="78B7DB35" w:rsidR="004B03AD" w:rsidDel="003422CB" w:rsidRDefault="004B03AD">
      <w:pPr>
        <w:pStyle w:val="AK"/>
        <w:rPr>
          <w:del w:id="10" w:author="Aili Sandre - JUSTDIGI" w:date="2026-01-26T10:05:00Z" w16du:dateUtc="2026-01-26T08:05:00Z"/>
        </w:rPr>
        <w:pPrChange w:id="11" w:author="Aili Sandre - JUSTDIGI" w:date="2026-01-26T13:51:00Z" w16du:dateUtc="2026-01-26T11:51:00Z">
          <w:pPr>
            <w:spacing w:line="240" w:lineRule="auto"/>
          </w:pPr>
        </w:pPrChange>
      </w:pPr>
    </w:p>
    <w:p w14:paraId="0DF98DDB" w14:textId="133E9F59" w:rsidR="009B65D3" w:rsidDel="003422CB" w:rsidRDefault="009B65D3">
      <w:pPr>
        <w:pStyle w:val="AK"/>
        <w:rPr>
          <w:del w:id="12" w:author="Aili Sandre - JUSTDIGI" w:date="2026-01-26T10:05:00Z" w16du:dateUtc="2026-01-26T08:05:00Z"/>
        </w:rPr>
        <w:pPrChange w:id="13" w:author="Aili Sandre - JUSTDIGI" w:date="2026-01-26T13:51:00Z" w16du:dateUtc="2026-01-26T11:51:00Z">
          <w:pPr>
            <w:spacing w:line="240" w:lineRule="auto"/>
          </w:pPr>
        </w:pPrChange>
      </w:pPr>
    </w:p>
    <w:p w14:paraId="7FA5A39B" w14:textId="18B8070D" w:rsidR="00B53084" w:rsidDel="003422CB" w:rsidRDefault="00B53084">
      <w:pPr>
        <w:pStyle w:val="AK"/>
        <w:rPr>
          <w:del w:id="14" w:author="Aili Sandre - JUSTDIGI" w:date="2026-01-26T10:05:00Z" w16du:dateUtc="2026-01-26T08:05:00Z"/>
        </w:rPr>
        <w:pPrChange w:id="15" w:author="Aili Sandre - JUSTDIGI" w:date="2026-01-26T13:51:00Z" w16du:dateUtc="2026-01-26T11:51:00Z">
          <w:pPr>
            <w:spacing w:line="240" w:lineRule="auto"/>
            <w:jc w:val="center"/>
          </w:pPr>
        </w:pPrChange>
      </w:pPr>
    </w:p>
    <w:p w14:paraId="6FE406B6" w14:textId="2DEAA528" w:rsidR="00B53084" w:rsidDel="003422CB" w:rsidRDefault="00B53084">
      <w:pPr>
        <w:pStyle w:val="AK"/>
        <w:rPr>
          <w:del w:id="16" w:author="Aili Sandre - JUSTDIGI" w:date="2026-01-26T10:05:00Z" w16du:dateUtc="2026-01-26T08:05:00Z"/>
        </w:rPr>
        <w:pPrChange w:id="17" w:author="Aili Sandre - JUSTDIGI" w:date="2026-01-26T13:51:00Z" w16du:dateUtc="2026-01-26T11:51:00Z">
          <w:pPr>
            <w:spacing w:line="240" w:lineRule="auto"/>
            <w:jc w:val="center"/>
          </w:pPr>
        </w:pPrChange>
      </w:pPr>
    </w:p>
    <w:p w14:paraId="06CB7648" w14:textId="4CAF75BD" w:rsidR="00B53084" w:rsidDel="003422CB" w:rsidRDefault="00B53084">
      <w:pPr>
        <w:pStyle w:val="AK"/>
        <w:rPr>
          <w:del w:id="18" w:author="Aili Sandre - JUSTDIGI" w:date="2026-01-26T10:05:00Z" w16du:dateUtc="2026-01-26T08:05:00Z"/>
        </w:rPr>
        <w:pPrChange w:id="19" w:author="Aili Sandre - JUSTDIGI" w:date="2026-01-26T13:51:00Z" w16du:dateUtc="2026-01-26T11:51:00Z">
          <w:pPr>
            <w:spacing w:line="240" w:lineRule="auto"/>
            <w:jc w:val="center"/>
          </w:pPr>
        </w:pPrChange>
      </w:pPr>
    </w:p>
    <w:p w14:paraId="73B08FB7" w14:textId="65BE82BE" w:rsidR="00B53084" w:rsidDel="003422CB" w:rsidRDefault="00B53084">
      <w:pPr>
        <w:pStyle w:val="AK"/>
        <w:rPr>
          <w:del w:id="20" w:author="Aili Sandre - JUSTDIGI" w:date="2026-01-26T10:05:00Z" w16du:dateUtc="2026-01-26T08:05:00Z"/>
        </w:rPr>
        <w:pPrChange w:id="21" w:author="Aili Sandre - JUSTDIGI" w:date="2026-01-26T13:51:00Z" w16du:dateUtc="2026-01-26T11:51:00Z">
          <w:pPr>
            <w:spacing w:line="240" w:lineRule="auto"/>
            <w:jc w:val="center"/>
          </w:pPr>
        </w:pPrChange>
      </w:pPr>
    </w:p>
    <w:p w14:paraId="11F82A9A" w14:textId="700E6E13" w:rsidR="00251974" w:rsidRPr="001542AF" w:rsidRDefault="001542AF" w:rsidP="006B6F18">
      <w:pPr>
        <w:spacing w:line="240" w:lineRule="auto"/>
        <w:jc w:val="right"/>
        <w:rPr>
          <w:ins w:id="22" w:author="Aili Sandre - JUSTDIGI" w:date="2026-01-26T10:07:00Z" w16du:dateUtc="2026-01-26T08:07:00Z"/>
          <w:rPrChange w:id="23" w:author="Aili Sandre - JUSTDIGI" w:date="2026-01-26T10:07:00Z" w16du:dateUtc="2026-01-26T08:07:00Z">
            <w:rPr>
              <w:ins w:id="24" w:author="Aili Sandre - JUSTDIGI" w:date="2026-01-26T10:07:00Z" w16du:dateUtc="2026-01-26T08:07:00Z"/>
              <w:b/>
              <w:bCs/>
            </w:rPr>
          </w:rPrChange>
        </w:rPr>
      </w:pPr>
      <w:ins w:id="25" w:author="Aili Sandre - JUSTDIGI" w:date="2026-01-26T10:07:00Z" w16du:dateUtc="2026-01-26T08:07:00Z">
        <w:r w:rsidRPr="001542AF">
          <w:rPr>
            <w:rPrChange w:id="26" w:author="Aili Sandre - JUSTDIGI" w:date="2026-01-26T10:07:00Z" w16du:dateUtc="2026-01-26T08:07:00Z">
              <w:rPr>
                <w:b/>
                <w:bCs/>
              </w:rPr>
            </w:rPrChange>
          </w:rPr>
          <w:t>EELNÕU</w:t>
        </w:r>
      </w:ins>
    </w:p>
    <w:p w14:paraId="648E4A87" w14:textId="4BD8F713" w:rsidR="001542AF" w:rsidRPr="001542AF" w:rsidRDefault="001542AF">
      <w:pPr>
        <w:spacing w:line="240" w:lineRule="auto"/>
        <w:jc w:val="right"/>
        <w:rPr>
          <w:rPrChange w:id="27" w:author="Aili Sandre - JUSTDIGI" w:date="2026-01-26T10:07:00Z" w16du:dateUtc="2026-01-26T08:07:00Z">
            <w:rPr>
              <w:b/>
              <w:bCs/>
              <w:sz w:val="32"/>
              <w:szCs w:val="32"/>
            </w:rPr>
          </w:rPrChange>
        </w:rPr>
        <w:pPrChange w:id="28" w:author="Aili Sandre - JUSTDIGI" w:date="2026-01-26T13:51:00Z" w16du:dateUtc="2026-01-26T11:51:00Z">
          <w:pPr>
            <w:spacing w:line="240" w:lineRule="auto"/>
            <w:jc w:val="center"/>
          </w:pPr>
        </w:pPrChange>
      </w:pPr>
      <w:ins w:id="29" w:author="Aili Sandre - JUSTDIGI" w:date="2026-01-26T10:07:00Z" w16du:dateUtc="2026-01-26T08:07:00Z">
        <w:r w:rsidRPr="001542AF">
          <w:rPr>
            <w:rPrChange w:id="30" w:author="Aili Sandre - JUSTDIGI" w:date="2026-01-26T10:07:00Z" w16du:dateUtc="2026-01-26T08:07:00Z">
              <w:rPr>
                <w:b/>
                <w:bCs/>
              </w:rPr>
            </w:rPrChange>
          </w:rPr>
          <w:t>09.01.2026</w:t>
        </w:r>
      </w:ins>
    </w:p>
    <w:p w14:paraId="0532D53D" w14:textId="77777777" w:rsidR="001542AF" w:rsidRPr="001542AF" w:rsidRDefault="001542AF" w:rsidP="006B6F18">
      <w:pPr>
        <w:spacing w:line="240" w:lineRule="auto"/>
        <w:jc w:val="center"/>
        <w:rPr>
          <w:ins w:id="31" w:author="Aili Sandre - JUSTDIGI" w:date="2026-01-26T10:07:00Z" w16du:dateUtc="2026-01-26T08:07:00Z"/>
          <w:rPrChange w:id="32" w:author="Aili Sandre - JUSTDIGI" w:date="2026-01-26T10:07:00Z" w16du:dateUtc="2026-01-26T08:07:00Z">
            <w:rPr>
              <w:ins w:id="33" w:author="Aili Sandre - JUSTDIGI" w:date="2026-01-26T10:07:00Z" w16du:dateUtc="2026-01-26T08:07:00Z"/>
              <w:b/>
              <w:bCs/>
              <w:sz w:val="32"/>
              <w:szCs w:val="32"/>
            </w:rPr>
          </w:rPrChange>
        </w:rPr>
      </w:pPr>
    </w:p>
    <w:p w14:paraId="735AF884" w14:textId="3E88124C" w:rsidR="00B474CA" w:rsidRDefault="00B474CA" w:rsidP="006B6F18">
      <w:pPr>
        <w:spacing w:line="240" w:lineRule="auto"/>
        <w:jc w:val="center"/>
        <w:rPr>
          <w:b/>
          <w:bCs/>
          <w:sz w:val="32"/>
          <w:szCs w:val="32"/>
        </w:rPr>
      </w:pPr>
      <w:r w:rsidRPr="00B474CA">
        <w:rPr>
          <w:b/>
          <w:bCs/>
          <w:sz w:val="32"/>
          <w:szCs w:val="32"/>
        </w:rPr>
        <w:t>Loomakaitseseaduse</w:t>
      </w:r>
      <w:r w:rsidR="005747E5">
        <w:rPr>
          <w:b/>
          <w:bCs/>
          <w:sz w:val="32"/>
          <w:szCs w:val="32"/>
        </w:rPr>
        <w:t xml:space="preserve"> ja veterinaarseaduse</w:t>
      </w:r>
      <w:r w:rsidRPr="00B474CA">
        <w:rPr>
          <w:b/>
          <w:bCs/>
          <w:sz w:val="32"/>
          <w:szCs w:val="32"/>
        </w:rPr>
        <w:t xml:space="preserve"> muutmise </w:t>
      </w:r>
      <w:commentRangeStart w:id="34"/>
      <w:r w:rsidRPr="00B474CA">
        <w:rPr>
          <w:b/>
          <w:bCs/>
          <w:sz w:val="32"/>
          <w:szCs w:val="32"/>
        </w:rPr>
        <w:t>seadus</w:t>
      </w:r>
      <w:commentRangeEnd w:id="34"/>
      <w:r w:rsidR="00801424">
        <w:rPr>
          <w:rStyle w:val="Kommentaariviide"/>
          <w:rFonts w:cs="Mangal"/>
        </w:rPr>
        <w:commentReference w:id="34"/>
      </w:r>
    </w:p>
    <w:p w14:paraId="0AFAA2CC" w14:textId="22FD4F89" w:rsidR="00B474CA" w:rsidRPr="001542AF" w:rsidRDefault="00B474CA" w:rsidP="006B6F18">
      <w:pPr>
        <w:spacing w:line="240" w:lineRule="auto"/>
        <w:jc w:val="center"/>
        <w:rPr>
          <w:rPrChange w:id="35" w:author="Aili Sandre - JUSTDIGI" w:date="2026-01-26T10:07:00Z" w16du:dateUtc="2026-01-26T08:07:00Z">
            <w:rPr>
              <w:b/>
              <w:bCs/>
              <w:sz w:val="32"/>
              <w:szCs w:val="32"/>
            </w:rPr>
          </w:rPrChange>
        </w:rPr>
      </w:pPr>
    </w:p>
    <w:p w14:paraId="48D11A4C" w14:textId="77777777" w:rsidR="005B39B4" w:rsidRPr="00B64549" w:rsidRDefault="005B39B4" w:rsidP="006B6F18">
      <w:pPr>
        <w:spacing w:line="240" w:lineRule="auto"/>
        <w:rPr>
          <w:b/>
          <w:bCs/>
          <w:bdr w:val="none" w:sz="0" w:space="0" w:color="auto" w:frame="1"/>
          <w:lang w:eastAsia="et-EE"/>
        </w:rPr>
      </w:pPr>
      <w:bookmarkStart w:id="36" w:name="_Hlk187239545"/>
      <w:r w:rsidRPr="00B64549">
        <w:rPr>
          <w:b/>
          <w:bCs/>
          <w:bdr w:val="none" w:sz="0" w:space="0" w:color="auto" w:frame="1"/>
          <w:lang w:eastAsia="et-EE"/>
        </w:rPr>
        <w:t>§ 1. Loomakaitseseaduse muutmine</w:t>
      </w:r>
    </w:p>
    <w:p w14:paraId="4F9C06CF" w14:textId="77777777" w:rsidR="004B03AD" w:rsidRPr="00B64549" w:rsidRDefault="004B03AD" w:rsidP="006B6F18">
      <w:pPr>
        <w:spacing w:line="240" w:lineRule="auto"/>
        <w:rPr>
          <w:b/>
          <w:bCs/>
          <w:bdr w:val="none" w:sz="0" w:space="0" w:color="auto" w:frame="1"/>
          <w:lang w:eastAsia="et-EE"/>
        </w:rPr>
      </w:pPr>
    </w:p>
    <w:p w14:paraId="7E9A7E48" w14:textId="67C81384" w:rsidR="004B03AD" w:rsidRPr="00B64549" w:rsidRDefault="004B03AD" w:rsidP="006B6F18">
      <w:pPr>
        <w:spacing w:line="240" w:lineRule="auto"/>
        <w:rPr>
          <w:bdr w:val="none" w:sz="0" w:space="0" w:color="auto" w:frame="1"/>
          <w:lang w:eastAsia="et-EE"/>
        </w:rPr>
      </w:pPr>
      <w:r w:rsidRPr="00B64549">
        <w:rPr>
          <w:bdr w:val="none" w:sz="0" w:space="0" w:color="auto" w:frame="1"/>
          <w:lang w:eastAsia="et-EE"/>
        </w:rPr>
        <w:t>Loomakaitseseaduses tehakse järgmised muudatused:</w:t>
      </w:r>
    </w:p>
    <w:p w14:paraId="2E151E4C" w14:textId="310E79F9" w:rsidR="00CB3E0C" w:rsidRPr="00B64549" w:rsidRDefault="00CB3E0C" w:rsidP="006B6F18">
      <w:pPr>
        <w:spacing w:line="240" w:lineRule="auto"/>
        <w:rPr>
          <w:rFonts w:eastAsia="Calibri"/>
          <w:b/>
          <w:bCs/>
          <w:shd w:val="clear" w:color="auto" w:fill="FFFFFF"/>
        </w:rPr>
      </w:pPr>
    </w:p>
    <w:p w14:paraId="787139CC" w14:textId="127368D1" w:rsidR="00D75D7F" w:rsidRPr="00B64549" w:rsidRDefault="00D75D7F" w:rsidP="006B6F18">
      <w:pPr>
        <w:spacing w:line="240" w:lineRule="auto"/>
      </w:pPr>
      <w:bookmarkStart w:id="37" w:name="_Hlk214898743"/>
      <w:r w:rsidRPr="00B64549">
        <w:rPr>
          <w:rFonts w:eastAsia="Calibri"/>
          <w:b/>
          <w:bCs/>
          <w:shd w:val="clear" w:color="auto" w:fill="FFFFFF"/>
        </w:rPr>
        <w:t xml:space="preserve">1) </w:t>
      </w:r>
      <w:r w:rsidRPr="00B64549">
        <w:t>paragrahvi 4 lõiget 1 täiendatakse pärast sõnu „loomavõitluse korraldamine“ sõnadega „</w:t>
      </w:r>
      <w:r w:rsidR="00763520">
        <w:t>,</w:t>
      </w:r>
      <w:r w:rsidR="00ED5F19">
        <w:t> </w:t>
      </w:r>
      <w:r w:rsidR="00200601">
        <w:t xml:space="preserve">loomaga suguühtesse astumine </w:t>
      </w:r>
      <w:r w:rsidRPr="00B64549">
        <w:t>ja muu sugulise iseloomuga tegu“;</w:t>
      </w:r>
    </w:p>
    <w:p w14:paraId="1C82D6B3" w14:textId="77777777" w:rsidR="008C50ED" w:rsidRPr="00B64549" w:rsidRDefault="008C50ED" w:rsidP="006B6F18">
      <w:pPr>
        <w:spacing w:line="240" w:lineRule="auto"/>
        <w:rPr>
          <w:b/>
          <w:bdr w:val="none" w:sz="0" w:space="0" w:color="auto" w:frame="1"/>
          <w:lang w:eastAsia="et-EE"/>
        </w:rPr>
      </w:pPr>
    </w:p>
    <w:p w14:paraId="28A56093" w14:textId="123FC1A0" w:rsidR="00D75D7F" w:rsidRPr="00B64549" w:rsidRDefault="00D75D7F" w:rsidP="006B6F18">
      <w:pPr>
        <w:spacing w:line="240" w:lineRule="auto"/>
      </w:pPr>
      <w:r w:rsidRPr="00B64549">
        <w:rPr>
          <w:b/>
          <w:bCs/>
        </w:rPr>
        <w:t>2)</w:t>
      </w:r>
      <w:r w:rsidRPr="00B64549">
        <w:t xml:space="preserve"> </w:t>
      </w:r>
      <w:bookmarkStart w:id="38" w:name="_Hlk196921073"/>
      <w:r w:rsidRPr="00B64549">
        <w:t xml:space="preserve">paragrahvi 4 täiendatakse </w:t>
      </w:r>
      <w:commentRangeStart w:id="39"/>
      <w:r w:rsidRPr="00B64549">
        <w:t xml:space="preserve">lõikega 4 </w:t>
      </w:r>
      <w:commentRangeEnd w:id="39"/>
      <w:r w:rsidR="00645BCB">
        <w:rPr>
          <w:rStyle w:val="Kommentaariviide"/>
          <w:rFonts w:cs="Mangal"/>
        </w:rPr>
        <w:commentReference w:id="39"/>
      </w:r>
      <w:r w:rsidRPr="00B64549">
        <w:t>järgmises sõnastuses:</w:t>
      </w:r>
    </w:p>
    <w:p w14:paraId="6B769DDF" w14:textId="72E50E07" w:rsidR="00D75D7F" w:rsidRPr="00B64549" w:rsidRDefault="00D75D7F" w:rsidP="006B6F18">
      <w:pPr>
        <w:spacing w:line="240" w:lineRule="auto"/>
      </w:pPr>
      <w:r w:rsidRPr="00B64549">
        <w:t>„(4) Keelatud on loomaga</w:t>
      </w:r>
      <w:r w:rsidR="00252A29">
        <w:t xml:space="preserve"> suguühtesse astumist</w:t>
      </w:r>
      <w:r w:rsidRPr="00B64549">
        <w:t xml:space="preserve"> või muu sugulise iseloomuga te</w:t>
      </w:r>
      <w:r w:rsidR="00554723">
        <w:t>gu</w:t>
      </w:r>
      <w:r w:rsidRPr="00B64549">
        <w:t xml:space="preserve"> fotografeeri</w:t>
      </w:r>
      <w:r w:rsidR="00554723">
        <w:t>da</w:t>
      </w:r>
      <w:r w:rsidRPr="00B64549">
        <w:t xml:space="preserve"> </w:t>
      </w:r>
      <w:r w:rsidR="0030076C">
        <w:t>ja</w:t>
      </w:r>
      <w:r w:rsidR="0030076C" w:rsidRPr="00B64549">
        <w:t xml:space="preserve"> </w:t>
      </w:r>
      <w:r w:rsidRPr="00B64549">
        <w:t>videosalvesta</w:t>
      </w:r>
      <w:r w:rsidR="00554723">
        <w:t>da</w:t>
      </w:r>
      <w:r w:rsidRPr="00B64549">
        <w:t>, sellis</w:t>
      </w:r>
      <w:r w:rsidR="00554723">
        <w:t>t</w:t>
      </w:r>
      <w:r w:rsidRPr="00B64549">
        <w:t xml:space="preserve"> foto</w:t>
      </w:r>
      <w:r w:rsidR="00554723">
        <w:t>t</w:t>
      </w:r>
      <w:r w:rsidRPr="00B64549">
        <w:t xml:space="preserve"> või videosalvestis</w:t>
      </w:r>
      <w:r w:rsidR="00554723">
        <w:t>t</w:t>
      </w:r>
      <w:r w:rsidR="00252A29">
        <w:t xml:space="preserve"> omandada ja hoida ning</w:t>
      </w:r>
      <w:r w:rsidRPr="00B64549">
        <w:t xml:space="preserve"> teisele isikule üle</w:t>
      </w:r>
      <w:r w:rsidR="00554723">
        <w:t xml:space="preserve"> </w:t>
      </w:r>
      <w:r w:rsidRPr="00B64549">
        <w:t>and</w:t>
      </w:r>
      <w:r w:rsidR="00554723">
        <w:t>a</w:t>
      </w:r>
      <w:r w:rsidRPr="00B64549">
        <w:t>, näi</w:t>
      </w:r>
      <w:r w:rsidR="00554723">
        <w:t>data</w:t>
      </w:r>
      <w:r w:rsidRPr="00B64549">
        <w:t xml:space="preserve"> või muul viisil kättesaadavaks te</w:t>
      </w:r>
      <w:r w:rsidR="00554723">
        <w:t>ha</w:t>
      </w:r>
      <w:r w:rsidRPr="00B64549">
        <w:t>.“;</w:t>
      </w:r>
    </w:p>
    <w:bookmarkEnd w:id="37"/>
    <w:bookmarkEnd w:id="38"/>
    <w:p w14:paraId="4ABFE33C" w14:textId="77777777" w:rsidR="00484068" w:rsidRPr="00B64549" w:rsidRDefault="00484068" w:rsidP="006B6F18">
      <w:pPr>
        <w:spacing w:line="240" w:lineRule="auto"/>
        <w:rPr>
          <w:b/>
          <w:bdr w:val="none" w:sz="0" w:space="0" w:color="auto" w:frame="1"/>
          <w:lang w:eastAsia="et-EE"/>
        </w:rPr>
      </w:pPr>
    </w:p>
    <w:p w14:paraId="79E4E863" w14:textId="27DEEDDB" w:rsidR="00484068" w:rsidRPr="00B64549" w:rsidRDefault="004254E3" w:rsidP="006B6F18">
      <w:pPr>
        <w:spacing w:line="240" w:lineRule="auto"/>
        <w:rPr>
          <w:bCs/>
          <w:highlight w:val="cyan"/>
          <w:bdr w:val="none" w:sz="0" w:space="0" w:color="auto" w:frame="1"/>
          <w:vertAlign w:val="superscript"/>
          <w:lang w:eastAsia="et-EE"/>
        </w:rPr>
      </w:pPr>
      <w:r w:rsidRPr="00B64549">
        <w:rPr>
          <w:b/>
          <w:bdr w:val="none" w:sz="0" w:space="0" w:color="auto" w:frame="1"/>
          <w:lang w:eastAsia="et-EE"/>
        </w:rPr>
        <w:t>3</w:t>
      </w:r>
      <w:r w:rsidR="00484068" w:rsidRPr="00B64549">
        <w:rPr>
          <w:b/>
          <w:bdr w:val="none" w:sz="0" w:space="0" w:color="auto" w:frame="1"/>
          <w:lang w:eastAsia="et-EE"/>
        </w:rPr>
        <w:t xml:space="preserve">) </w:t>
      </w:r>
      <w:r w:rsidR="00484068" w:rsidRPr="00B64549">
        <w:rPr>
          <w:bCs/>
          <w:bdr w:val="none" w:sz="0" w:space="0" w:color="auto" w:frame="1"/>
          <w:lang w:eastAsia="et-EE"/>
        </w:rPr>
        <w:t>paragrahvi 5</w:t>
      </w:r>
      <w:r w:rsidR="00484068" w:rsidRPr="00B64549">
        <w:rPr>
          <w:bCs/>
          <w:bdr w:val="none" w:sz="0" w:space="0" w:color="auto" w:frame="1"/>
          <w:vertAlign w:val="superscript"/>
          <w:lang w:eastAsia="et-EE"/>
        </w:rPr>
        <w:t>2</w:t>
      </w:r>
      <w:r w:rsidR="00484068" w:rsidRPr="00B64549">
        <w:rPr>
          <w:bCs/>
          <w:bdr w:val="none" w:sz="0" w:space="0" w:color="auto" w:frame="1"/>
          <w:lang w:eastAsia="et-EE"/>
        </w:rPr>
        <w:t xml:space="preserve"> täiendatakse lõigetega 5 ja 6 järgmises sõnastuses:</w:t>
      </w:r>
    </w:p>
    <w:p w14:paraId="5DB417F2" w14:textId="305321BE" w:rsidR="00484068" w:rsidRPr="00B64549" w:rsidRDefault="00484068" w:rsidP="006B6F18">
      <w:pPr>
        <w:spacing w:line="240" w:lineRule="auto"/>
        <w:rPr>
          <w:lang w:eastAsia="et-EE"/>
        </w:rPr>
      </w:pPr>
      <w:r w:rsidRPr="00B64549">
        <w:rPr>
          <w:bCs/>
          <w:bdr w:val="none" w:sz="0" w:space="0" w:color="auto" w:frame="1"/>
          <w:lang w:eastAsia="et-EE"/>
        </w:rPr>
        <w:t xml:space="preserve">„(5) Koera </w:t>
      </w:r>
      <w:r w:rsidR="00332ABF" w:rsidRPr="00B64549">
        <w:rPr>
          <w:bCs/>
          <w:bdr w:val="none" w:sz="0" w:space="0" w:color="auto" w:frame="1"/>
          <w:lang w:eastAsia="et-EE"/>
        </w:rPr>
        <w:t xml:space="preserve">on keelatud </w:t>
      </w:r>
      <w:r w:rsidRPr="00B64549">
        <w:rPr>
          <w:bCs/>
          <w:bdr w:val="none" w:sz="0" w:space="0" w:color="auto" w:frame="1"/>
          <w:lang w:eastAsia="et-EE"/>
        </w:rPr>
        <w:t>pida</w:t>
      </w:r>
      <w:r w:rsidR="00332ABF">
        <w:rPr>
          <w:bCs/>
          <w:bdr w:val="none" w:sz="0" w:space="0" w:color="auto" w:frame="1"/>
          <w:lang w:eastAsia="et-EE"/>
        </w:rPr>
        <w:t>da</w:t>
      </w:r>
      <w:r w:rsidRPr="00B64549">
        <w:rPr>
          <w:bCs/>
          <w:bdr w:val="none" w:sz="0" w:space="0" w:color="auto" w:frame="1"/>
          <w:lang w:eastAsia="et-EE"/>
        </w:rPr>
        <w:t xml:space="preserve"> ketis.</w:t>
      </w:r>
    </w:p>
    <w:p w14:paraId="61079406" w14:textId="77777777" w:rsidR="00484068" w:rsidRPr="00B64549" w:rsidRDefault="00484068" w:rsidP="006B6F18">
      <w:pPr>
        <w:spacing w:line="240" w:lineRule="auto"/>
        <w:rPr>
          <w:lang w:eastAsia="et-EE"/>
        </w:rPr>
      </w:pPr>
    </w:p>
    <w:p w14:paraId="7AC6A6B5" w14:textId="4223BBCA" w:rsidR="00484068" w:rsidRPr="00B64549" w:rsidRDefault="00484068" w:rsidP="006B6F18">
      <w:pPr>
        <w:spacing w:line="240" w:lineRule="auto"/>
        <w:rPr>
          <w:lang w:eastAsia="et-EE"/>
        </w:rPr>
      </w:pPr>
      <w:r w:rsidRPr="00B64549">
        <w:rPr>
          <w:lang w:eastAsia="et-EE"/>
        </w:rPr>
        <w:t xml:space="preserve">(6) </w:t>
      </w:r>
      <w:r w:rsidR="00BB6FE4">
        <w:rPr>
          <w:lang w:eastAsia="et-EE"/>
        </w:rPr>
        <w:t>Täiskasvanud k</w:t>
      </w:r>
      <w:r w:rsidRPr="00B64549">
        <w:rPr>
          <w:lang w:eastAsia="et-EE"/>
        </w:rPr>
        <w:t xml:space="preserve">oera on lubatud ajutiselt ketis </w:t>
      </w:r>
      <w:r w:rsidR="0092769C" w:rsidRPr="00B64549">
        <w:rPr>
          <w:lang w:eastAsia="et-EE"/>
        </w:rPr>
        <w:t>hoida</w:t>
      </w:r>
      <w:r w:rsidRPr="00B64549">
        <w:rPr>
          <w:lang w:eastAsia="et-EE"/>
        </w:rPr>
        <w:t xml:space="preserve"> meditsiinilisel näidustusel, looma turvalisuse kaalutlusel ja juhul, kui loom on agressiivne või ohtlik teisele loomale </w:t>
      </w:r>
      <w:r w:rsidR="0030076C">
        <w:rPr>
          <w:lang w:eastAsia="et-EE"/>
        </w:rPr>
        <w:t>või</w:t>
      </w:r>
      <w:r w:rsidRPr="00B64549">
        <w:rPr>
          <w:lang w:eastAsia="et-EE"/>
        </w:rPr>
        <w:t xml:space="preserve"> inimesele.</w:t>
      </w:r>
      <w:r w:rsidR="00826A7D">
        <w:rPr>
          <w:bCs/>
          <w:bdr w:val="none" w:sz="0" w:space="0" w:color="auto" w:frame="1"/>
          <w:lang w:eastAsia="et-EE"/>
        </w:rPr>
        <w:t>“;</w:t>
      </w:r>
    </w:p>
    <w:p w14:paraId="330038A4" w14:textId="77777777" w:rsidR="00D75D7F" w:rsidRPr="00B64549" w:rsidRDefault="00D75D7F" w:rsidP="006B6F18">
      <w:pPr>
        <w:spacing w:line="240" w:lineRule="auto"/>
        <w:rPr>
          <w:b/>
          <w:bdr w:val="none" w:sz="0" w:space="0" w:color="auto" w:frame="1"/>
          <w:lang w:eastAsia="et-EE"/>
        </w:rPr>
      </w:pPr>
    </w:p>
    <w:p w14:paraId="6F6D85FE" w14:textId="0E3486C7" w:rsidR="004254E3" w:rsidRPr="00B64549" w:rsidRDefault="004254E3" w:rsidP="006B6F18">
      <w:pPr>
        <w:spacing w:line="240" w:lineRule="auto"/>
        <w:rPr>
          <w:b/>
          <w:bdr w:val="none" w:sz="0" w:space="0" w:color="auto" w:frame="1"/>
          <w:lang w:eastAsia="et-EE"/>
        </w:rPr>
      </w:pPr>
      <w:r w:rsidRPr="00B64549">
        <w:rPr>
          <w:b/>
          <w:bdr w:val="none" w:sz="0" w:space="0" w:color="auto" w:frame="1"/>
          <w:lang w:eastAsia="et-EE"/>
        </w:rPr>
        <w:t>4)</w:t>
      </w:r>
      <w:r w:rsidRPr="00633CA3">
        <w:rPr>
          <w:bCs/>
          <w:bdr w:val="none" w:sz="0" w:space="0" w:color="auto" w:frame="1"/>
          <w:lang w:eastAsia="et-EE"/>
        </w:rPr>
        <w:t xml:space="preserve"> seadust täiendatakse 2</w:t>
      </w:r>
      <w:r w:rsidRPr="00B64549">
        <w:rPr>
          <w:bCs/>
          <w:bdr w:val="none" w:sz="0" w:space="0" w:color="auto" w:frame="1"/>
          <w:vertAlign w:val="superscript"/>
          <w:lang w:eastAsia="et-EE"/>
        </w:rPr>
        <w:t>2</w:t>
      </w:r>
      <w:r w:rsidR="009732BD">
        <w:rPr>
          <w:bCs/>
          <w:bdr w:val="none" w:sz="0" w:space="0" w:color="auto" w:frame="1"/>
          <w:lang w:eastAsia="et-EE"/>
        </w:rPr>
        <w:t>. peatükiga</w:t>
      </w:r>
      <w:r w:rsidRPr="00633CA3">
        <w:rPr>
          <w:bCs/>
          <w:bdr w:val="none" w:sz="0" w:space="0" w:color="auto" w:frame="1"/>
          <w:lang w:eastAsia="et-EE"/>
        </w:rPr>
        <w:t xml:space="preserve"> järgmises sõnastuses:</w:t>
      </w:r>
    </w:p>
    <w:p w14:paraId="7FA3BF7D" w14:textId="051807B2" w:rsidR="00484068" w:rsidRPr="00B64549" w:rsidDel="00A939A3" w:rsidRDefault="00484068" w:rsidP="006B6F18">
      <w:pPr>
        <w:spacing w:line="240" w:lineRule="auto"/>
        <w:rPr>
          <w:del w:id="40" w:author="Aili Sandre - JUSTDIGI" w:date="2026-01-27T09:07:00Z" w16du:dateUtc="2026-01-27T07:07:00Z"/>
          <w:b/>
          <w:bdr w:val="none" w:sz="0" w:space="0" w:color="auto" w:frame="1"/>
          <w:lang w:eastAsia="et-EE"/>
        </w:rPr>
      </w:pPr>
    </w:p>
    <w:p w14:paraId="0A21B3DA" w14:textId="06F37D04" w:rsidR="006A37B7" w:rsidRPr="00633CA3" w:rsidRDefault="006A37B7" w:rsidP="006B6F18">
      <w:pPr>
        <w:spacing w:line="240" w:lineRule="auto"/>
        <w:jc w:val="center"/>
        <w:rPr>
          <w:b/>
          <w:bCs/>
        </w:rPr>
      </w:pPr>
      <w:r w:rsidRPr="00633CA3">
        <w:rPr>
          <w:b/>
          <w:bCs/>
        </w:rPr>
        <w:t>„2</w:t>
      </w:r>
      <w:r w:rsidRPr="00633CA3">
        <w:rPr>
          <w:b/>
          <w:bCs/>
          <w:vertAlign w:val="superscript"/>
        </w:rPr>
        <w:t>2</w:t>
      </w:r>
      <w:r w:rsidRPr="00633CA3">
        <w:rPr>
          <w:b/>
          <w:bCs/>
        </w:rPr>
        <w:t>. peatükk</w:t>
      </w:r>
    </w:p>
    <w:p w14:paraId="5A777784" w14:textId="720021E8" w:rsidR="006A37B7" w:rsidRPr="00633CA3" w:rsidRDefault="006A37B7" w:rsidP="006B6F18">
      <w:pPr>
        <w:spacing w:line="240" w:lineRule="auto"/>
        <w:jc w:val="center"/>
        <w:rPr>
          <w:b/>
          <w:bCs/>
        </w:rPr>
      </w:pPr>
      <w:r w:rsidRPr="00633CA3">
        <w:rPr>
          <w:b/>
          <w:bCs/>
        </w:rPr>
        <w:t>HULKUVATE LOOMADE KAITSE</w:t>
      </w:r>
    </w:p>
    <w:p w14:paraId="21AC9CA2" w14:textId="77777777" w:rsidR="006A37B7" w:rsidRPr="00633CA3" w:rsidRDefault="006A37B7" w:rsidP="006B6F18">
      <w:pPr>
        <w:spacing w:line="240" w:lineRule="auto"/>
        <w:rPr>
          <w:b/>
          <w:bCs/>
        </w:rPr>
      </w:pPr>
    </w:p>
    <w:p w14:paraId="3430DF31" w14:textId="6FCA47FC" w:rsidR="006A37B7" w:rsidRPr="00633CA3" w:rsidRDefault="006A37B7" w:rsidP="006B6F18">
      <w:pPr>
        <w:spacing w:line="240" w:lineRule="auto"/>
        <w:rPr>
          <w:b/>
          <w:bCs/>
        </w:rPr>
      </w:pPr>
      <w:r w:rsidRPr="00633CA3">
        <w:rPr>
          <w:b/>
          <w:bCs/>
        </w:rPr>
        <w:t>§ 5</w:t>
      </w:r>
      <w:r w:rsidRPr="00633CA3">
        <w:rPr>
          <w:b/>
          <w:bCs/>
          <w:vertAlign w:val="superscript"/>
        </w:rPr>
        <w:t>3</w:t>
      </w:r>
      <w:r w:rsidRPr="00633CA3">
        <w:rPr>
          <w:b/>
          <w:bCs/>
        </w:rPr>
        <w:t>. Varjupaik</w:t>
      </w:r>
      <w:r w:rsidR="006B3D40">
        <w:rPr>
          <w:b/>
          <w:bCs/>
        </w:rPr>
        <w:t xml:space="preserve"> </w:t>
      </w:r>
      <w:r w:rsidR="00BF2893">
        <w:rPr>
          <w:b/>
          <w:bCs/>
        </w:rPr>
        <w:t>ja</w:t>
      </w:r>
      <w:r w:rsidR="00003A3A">
        <w:rPr>
          <w:b/>
          <w:bCs/>
        </w:rPr>
        <w:t xml:space="preserve"> hoiukodu</w:t>
      </w:r>
    </w:p>
    <w:p w14:paraId="5ADD0BC1" w14:textId="77777777" w:rsidR="006A37B7" w:rsidRPr="00633CA3" w:rsidRDefault="006A37B7" w:rsidP="006B6F18">
      <w:pPr>
        <w:spacing w:line="240" w:lineRule="auto"/>
        <w:rPr>
          <w:b/>
          <w:bCs/>
        </w:rPr>
      </w:pPr>
    </w:p>
    <w:p w14:paraId="6F9E10FE" w14:textId="2BB2E413" w:rsidR="004B03AD" w:rsidRDefault="003228EC" w:rsidP="006B6F18">
      <w:pPr>
        <w:spacing w:line="240" w:lineRule="auto"/>
      </w:pPr>
      <w:r>
        <w:t xml:space="preserve">(1) </w:t>
      </w:r>
      <w:r w:rsidR="006A37B7" w:rsidRPr="00633CA3">
        <w:t xml:space="preserve">Hulkuv loom </w:t>
      </w:r>
      <w:r w:rsidR="0030076C">
        <w:t>paigutatakse</w:t>
      </w:r>
      <w:r w:rsidR="006A37B7" w:rsidRPr="00E40347">
        <w:t xml:space="preserve"> vajaduse korral hulkuvate loomade pidamiseks ettenähtud </w:t>
      </w:r>
      <w:r w:rsidR="006A37B7" w:rsidRPr="00A3488F">
        <w:t>varjupaika</w:t>
      </w:r>
      <w:r w:rsidR="00A3488F" w:rsidRPr="00A3488F">
        <w:t xml:space="preserve"> (edaspidi </w:t>
      </w:r>
      <w:r w:rsidR="00A3488F" w:rsidRPr="00A3488F">
        <w:rPr>
          <w:i/>
          <w:iCs/>
        </w:rPr>
        <w:t>varjupaik</w:t>
      </w:r>
      <w:r w:rsidR="00A3488F" w:rsidRPr="00A3488F">
        <w:t>)</w:t>
      </w:r>
      <w:r w:rsidR="008F1735">
        <w:t xml:space="preserve"> </w:t>
      </w:r>
      <w:r w:rsidR="00600473" w:rsidRPr="00056870">
        <w:t>või hoiuko</w:t>
      </w:r>
      <w:r w:rsidR="00EB1D38" w:rsidRPr="00056870">
        <w:t>ju</w:t>
      </w:r>
      <w:r w:rsidR="006A37B7" w:rsidRPr="00FE471B">
        <w:t xml:space="preserve"> kuni </w:t>
      </w:r>
      <w:r w:rsidR="00CE52FE">
        <w:t xml:space="preserve">looma </w:t>
      </w:r>
      <w:r w:rsidR="006A37B7" w:rsidRPr="003228EC">
        <w:t>omanikule tagastamiseni, uuele omanikule üleandmiseni või ettenähtud korras hukkamiseni.</w:t>
      </w:r>
      <w:bookmarkStart w:id="41" w:name="_Hlk196976274"/>
    </w:p>
    <w:p w14:paraId="504E6F51" w14:textId="77777777" w:rsidR="003228EC" w:rsidRPr="00BA3079" w:rsidRDefault="003228EC">
      <w:pPr>
        <w:spacing w:line="240" w:lineRule="auto"/>
        <w:rPr>
          <w:bCs/>
          <w:bdr w:val="none" w:sz="0" w:space="0" w:color="auto" w:frame="1"/>
          <w:lang w:eastAsia="et-EE"/>
        </w:rPr>
        <w:pPrChange w:id="42" w:author="Aili Sandre - JUSTDIGI" w:date="2026-01-26T13:51:00Z" w16du:dateUtc="2026-01-26T11:51:00Z">
          <w:pPr/>
        </w:pPrChange>
      </w:pPr>
    </w:p>
    <w:p w14:paraId="69C0ECE4" w14:textId="6CF7B3CA" w:rsidR="00CF42B3" w:rsidRDefault="00FB06B2" w:rsidP="006B6F18">
      <w:pPr>
        <w:spacing w:line="240" w:lineRule="auto"/>
        <w:rPr>
          <w:bCs/>
          <w:bdr w:val="none" w:sz="0" w:space="0" w:color="auto" w:frame="1"/>
          <w:lang w:eastAsia="et-EE"/>
        </w:rPr>
      </w:pPr>
      <w:r w:rsidRPr="00B64549">
        <w:rPr>
          <w:bCs/>
          <w:bdr w:val="none" w:sz="0" w:space="0" w:color="auto" w:frame="1"/>
          <w:lang w:eastAsia="et-EE"/>
        </w:rPr>
        <w:t>(</w:t>
      </w:r>
      <w:r w:rsidR="006A37B7" w:rsidRPr="00B64549">
        <w:rPr>
          <w:bCs/>
          <w:bdr w:val="none" w:sz="0" w:space="0" w:color="auto" w:frame="1"/>
          <w:lang w:eastAsia="et-EE"/>
        </w:rPr>
        <w:t>2</w:t>
      </w:r>
      <w:r w:rsidRPr="00B64549">
        <w:rPr>
          <w:bCs/>
          <w:bdr w:val="none" w:sz="0" w:space="0" w:color="auto" w:frame="1"/>
          <w:lang w:eastAsia="et-EE"/>
        </w:rPr>
        <w:t xml:space="preserve">) </w:t>
      </w:r>
      <w:r w:rsidR="006A37B7" w:rsidRPr="00B64549">
        <w:rPr>
          <w:bCs/>
          <w:bdr w:val="none" w:sz="0" w:space="0" w:color="auto" w:frame="1"/>
          <w:lang w:eastAsia="et-EE"/>
        </w:rPr>
        <w:t>V</w:t>
      </w:r>
      <w:r w:rsidR="00CF42B3" w:rsidRPr="00B64549">
        <w:rPr>
          <w:bCs/>
          <w:bdr w:val="none" w:sz="0" w:space="0" w:color="auto" w:frame="1"/>
          <w:lang w:eastAsia="et-EE"/>
        </w:rPr>
        <w:t>arjupaik</w:t>
      </w:r>
      <w:r w:rsidR="00431138" w:rsidRPr="00B64549">
        <w:rPr>
          <w:bCs/>
          <w:bdr w:val="none" w:sz="0" w:space="0" w:color="auto" w:frame="1"/>
          <w:lang w:eastAsia="et-EE"/>
        </w:rPr>
        <w:t xml:space="preserve"> </w:t>
      </w:r>
      <w:r w:rsidR="00CF42B3" w:rsidRPr="00B64549">
        <w:rPr>
          <w:bCs/>
          <w:bdr w:val="none" w:sz="0" w:space="0" w:color="auto" w:frame="1"/>
          <w:lang w:eastAsia="et-EE"/>
        </w:rPr>
        <w:t>käesoleva seaduse</w:t>
      </w:r>
      <w:r w:rsidR="00431138" w:rsidRPr="00B64549">
        <w:rPr>
          <w:bCs/>
          <w:bdr w:val="none" w:sz="0" w:space="0" w:color="auto" w:frame="1"/>
          <w:lang w:eastAsia="et-EE"/>
        </w:rPr>
        <w:t xml:space="preserve"> tähenduses on</w:t>
      </w:r>
      <w:r w:rsidR="00CF42B3" w:rsidRPr="00B64549">
        <w:rPr>
          <w:bCs/>
          <w:bdr w:val="none" w:sz="0" w:space="0" w:color="auto" w:frame="1"/>
          <w:lang w:eastAsia="et-EE"/>
        </w:rPr>
        <w:t xml:space="preserve"> </w:t>
      </w:r>
      <w:r w:rsidR="00A707BC" w:rsidRPr="00B64549">
        <w:rPr>
          <w:rStyle w:val="Tugev"/>
          <w:b w:val="0"/>
          <w:bCs w:val="0"/>
        </w:rPr>
        <w:t>komisjoni delegeeritud määruse (EL) 2019/2035, millega täiendatakse Euroopa Parlamendi ja nõukogu määrust (EL) 2016/429 seoses maismaaloomade pidamise ettevõtteid ja haudejaamu ning teatavate peetavate maismaaloomade ja haudemunade jälgitavust käsitlevate eeskirjadega (ELT L 314, 05.12.2019, lk 115–169)</w:t>
      </w:r>
      <w:r w:rsidR="00B54D40" w:rsidRPr="00B64549">
        <w:rPr>
          <w:rStyle w:val="Tugev"/>
          <w:b w:val="0"/>
          <w:bCs w:val="0"/>
        </w:rPr>
        <w:t>,</w:t>
      </w:r>
      <w:r w:rsidR="00A707BC" w:rsidRPr="00B64549">
        <w:rPr>
          <w:rStyle w:val="Tugev"/>
          <w:b w:val="0"/>
          <w:bCs w:val="0"/>
        </w:rPr>
        <w:t xml:space="preserve"> </w:t>
      </w:r>
      <w:r w:rsidR="00CF42B3" w:rsidRPr="00B64549">
        <w:rPr>
          <w:bCs/>
          <w:bdr w:val="none" w:sz="0" w:space="0" w:color="auto" w:frame="1"/>
          <w:lang w:eastAsia="et-EE"/>
        </w:rPr>
        <w:t>artikli 2 punk</w:t>
      </w:r>
      <w:r w:rsidR="00431138" w:rsidRPr="00B64549">
        <w:rPr>
          <w:bCs/>
          <w:bdr w:val="none" w:sz="0" w:space="0" w:color="auto" w:frame="1"/>
          <w:lang w:eastAsia="et-EE"/>
        </w:rPr>
        <w:t>t</w:t>
      </w:r>
      <w:r w:rsidR="00CF42B3" w:rsidRPr="00B64549">
        <w:rPr>
          <w:bCs/>
          <w:bdr w:val="none" w:sz="0" w:space="0" w:color="auto" w:frame="1"/>
          <w:lang w:eastAsia="et-EE"/>
        </w:rPr>
        <w:t>i</w:t>
      </w:r>
      <w:r w:rsidR="00431138" w:rsidRPr="00B64549">
        <w:rPr>
          <w:bCs/>
          <w:bdr w:val="none" w:sz="0" w:space="0" w:color="auto" w:frame="1"/>
          <w:lang w:eastAsia="et-EE"/>
        </w:rPr>
        <w:t>s</w:t>
      </w:r>
      <w:r w:rsidR="00CF42B3" w:rsidRPr="00B64549">
        <w:rPr>
          <w:bCs/>
          <w:bdr w:val="none" w:sz="0" w:space="0" w:color="auto" w:frame="1"/>
          <w:lang w:eastAsia="et-EE"/>
        </w:rPr>
        <w:t xml:space="preserve"> </w:t>
      </w:r>
      <w:r w:rsidR="00431138" w:rsidRPr="00B64549">
        <w:rPr>
          <w:bCs/>
          <w:bdr w:val="none" w:sz="0" w:space="0" w:color="auto" w:frame="1"/>
          <w:lang w:eastAsia="et-EE"/>
        </w:rPr>
        <w:t>8 nimetatud ettevõte</w:t>
      </w:r>
      <w:r w:rsidR="00CF42B3" w:rsidRPr="00B64549">
        <w:rPr>
          <w:bCs/>
          <w:bdr w:val="none" w:sz="0" w:space="0" w:color="auto" w:frame="1"/>
          <w:lang w:eastAsia="et-EE"/>
        </w:rPr>
        <w:t>.</w:t>
      </w:r>
      <w:del w:id="43" w:author="Aili Sandre - JUSTDIGI" w:date="2026-01-26T10:29:00Z" w16du:dateUtc="2026-01-26T08:29:00Z">
        <w:r w:rsidR="00CF42B3" w:rsidRPr="00B64549" w:rsidDel="001D253D">
          <w:rPr>
            <w:bCs/>
            <w:bdr w:val="none" w:sz="0" w:space="0" w:color="auto" w:frame="1"/>
            <w:lang w:eastAsia="et-EE"/>
          </w:rPr>
          <w:delText xml:space="preserve"> </w:delText>
        </w:r>
      </w:del>
    </w:p>
    <w:p w14:paraId="68B67F68" w14:textId="77777777" w:rsidR="003B0A72" w:rsidRDefault="003B0A72" w:rsidP="006B6F18">
      <w:pPr>
        <w:spacing w:line="240" w:lineRule="auto"/>
        <w:rPr>
          <w:bCs/>
          <w:bdr w:val="none" w:sz="0" w:space="0" w:color="auto" w:frame="1"/>
          <w:lang w:eastAsia="et-EE"/>
        </w:rPr>
      </w:pPr>
    </w:p>
    <w:p w14:paraId="523E871C" w14:textId="1EBAB46F" w:rsidR="00511F6C" w:rsidRDefault="003B0A72" w:rsidP="006B6F18">
      <w:pPr>
        <w:spacing w:line="240" w:lineRule="auto"/>
        <w:rPr>
          <w:bCs/>
          <w:bdr w:val="none" w:sz="0" w:space="0" w:color="auto" w:frame="1"/>
          <w:lang w:eastAsia="et-EE"/>
        </w:rPr>
      </w:pPr>
      <w:r>
        <w:rPr>
          <w:bCs/>
          <w:bdr w:val="none" w:sz="0" w:space="0" w:color="auto" w:frame="1"/>
          <w:lang w:eastAsia="et-EE"/>
        </w:rPr>
        <w:t xml:space="preserve">(3) </w:t>
      </w:r>
      <w:r w:rsidR="00590D01">
        <w:rPr>
          <w:bCs/>
          <w:bdr w:val="none" w:sz="0" w:space="0" w:color="auto" w:frame="1"/>
          <w:lang w:eastAsia="et-EE"/>
        </w:rPr>
        <w:t xml:space="preserve">Hoiukodu </w:t>
      </w:r>
      <w:r w:rsidR="00600473">
        <w:rPr>
          <w:bCs/>
          <w:bdr w:val="none" w:sz="0" w:space="0" w:color="auto" w:frame="1"/>
          <w:lang w:eastAsia="et-EE"/>
        </w:rPr>
        <w:t xml:space="preserve">käesoleva seaduse tähenduses </w:t>
      </w:r>
      <w:r w:rsidR="00590D01">
        <w:rPr>
          <w:bCs/>
          <w:bdr w:val="none" w:sz="0" w:space="0" w:color="auto" w:frame="1"/>
          <w:lang w:eastAsia="et-EE"/>
        </w:rPr>
        <w:t xml:space="preserve">on </w:t>
      </w:r>
      <w:r w:rsidR="004F0D2B">
        <w:rPr>
          <w:bCs/>
          <w:bdr w:val="none" w:sz="0" w:space="0" w:color="auto" w:frame="1"/>
          <w:lang w:eastAsia="et-EE"/>
        </w:rPr>
        <w:t xml:space="preserve">füüsilise isiku valduses olev </w:t>
      </w:r>
      <w:r w:rsidR="00590D01">
        <w:rPr>
          <w:bCs/>
          <w:bdr w:val="none" w:sz="0" w:space="0" w:color="auto" w:frame="1"/>
          <w:lang w:eastAsia="et-EE"/>
        </w:rPr>
        <w:t>eluruum, kus</w:t>
      </w:r>
      <w:r w:rsidR="008D1308">
        <w:rPr>
          <w:bCs/>
          <w:bdr w:val="none" w:sz="0" w:space="0" w:color="auto" w:frame="1"/>
          <w:lang w:eastAsia="et-EE"/>
        </w:rPr>
        <w:t xml:space="preserve"> </w:t>
      </w:r>
      <w:r w:rsidR="00590D01">
        <w:rPr>
          <w:bCs/>
          <w:bdr w:val="none" w:sz="0" w:space="0" w:color="auto" w:frame="1"/>
          <w:lang w:eastAsia="et-EE"/>
        </w:rPr>
        <w:t>peetakse</w:t>
      </w:r>
      <w:r w:rsidR="004F0D2B">
        <w:rPr>
          <w:bCs/>
          <w:bdr w:val="none" w:sz="0" w:space="0" w:color="auto" w:frame="1"/>
          <w:lang w:eastAsia="et-EE"/>
        </w:rPr>
        <w:t xml:space="preserve"> hulkuvat</w:t>
      </w:r>
      <w:r w:rsidR="00590D01">
        <w:rPr>
          <w:bCs/>
          <w:bdr w:val="none" w:sz="0" w:space="0" w:color="auto" w:frame="1"/>
          <w:lang w:eastAsia="et-EE"/>
        </w:rPr>
        <w:t xml:space="preserve"> looma </w:t>
      </w:r>
      <w:r w:rsidR="00AF087A">
        <w:rPr>
          <w:bCs/>
          <w:bdr w:val="none" w:sz="0" w:space="0" w:color="auto" w:frame="1"/>
          <w:lang w:eastAsia="et-EE"/>
        </w:rPr>
        <w:t xml:space="preserve">ajutiselt </w:t>
      </w:r>
      <w:r w:rsidR="00590D01">
        <w:rPr>
          <w:bCs/>
          <w:bdr w:val="none" w:sz="0" w:space="0" w:color="auto" w:frame="1"/>
          <w:lang w:eastAsia="et-EE"/>
        </w:rPr>
        <w:t xml:space="preserve">varjupaiga asemel kuni </w:t>
      </w:r>
      <w:r w:rsidR="00E16A11">
        <w:rPr>
          <w:bCs/>
          <w:bdr w:val="none" w:sz="0" w:space="0" w:color="auto" w:frame="1"/>
          <w:lang w:eastAsia="et-EE"/>
        </w:rPr>
        <w:t xml:space="preserve">selle </w:t>
      </w:r>
      <w:r w:rsidR="00590D01">
        <w:rPr>
          <w:bCs/>
          <w:bdr w:val="none" w:sz="0" w:space="0" w:color="auto" w:frame="1"/>
          <w:lang w:eastAsia="et-EE"/>
        </w:rPr>
        <w:t xml:space="preserve">looma </w:t>
      </w:r>
      <w:r w:rsidR="00D21FDC">
        <w:rPr>
          <w:bCs/>
          <w:bdr w:val="none" w:sz="0" w:space="0" w:color="auto" w:frame="1"/>
          <w:lang w:eastAsia="et-EE"/>
        </w:rPr>
        <w:t xml:space="preserve">omanikule tagastamiseni, </w:t>
      </w:r>
      <w:r w:rsidR="00590D01">
        <w:rPr>
          <w:bCs/>
          <w:bdr w:val="none" w:sz="0" w:space="0" w:color="auto" w:frame="1"/>
          <w:lang w:eastAsia="et-EE"/>
        </w:rPr>
        <w:t>uuele omanikule üleandmiseni</w:t>
      </w:r>
      <w:r w:rsidR="00D21FDC">
        <w:rPr>
          <w:bCs/>
          <w:bdr w:val="none" w:sz="0" w:space="0" w:color="auto" w:frame="1"/>
          <w:lang w:eastAsia="et-EE"/>
        </w:rPr>
        <w:t xml:space="preserve"> või ettenähtud korras hukkamiseni</w:t>
      </w:r>
      <w:r w:rsidR="00590D01">
        <w:rPr>
          <w:bCs/>
          <w:bdr w:val="none" w:sz="0" w:space="0" w:color="auto" w:frame="1"/>
          <w:lang w:eastAsia="et-EE"/>
        </w:rPr>
        <w:t>.</w:t>
      </w:r>
    </w:p>
    <w:p w14:paraId="17480CF8" w14:textId="77777777" w:rsidR="00A3488F" w:rsidRDefault="00A3488F" w:rsidP="006B6F18">
      <w:pPr>
        <w:spacing w:line="240" w:lineRule="auto"/>
        <w:rPr>
          <w:bCs/>
          <w:bdr w:val="none" w:sz="0" w:space="0" w:color="auto" w:frame="1"/>
          <w:lang w:eastAsia="et-EE"/>
        </w:rPr>
      </w:pPr>
    </w:p>
    <w:p w14:paraId="55E53AD8" w14:textId="58EE8BE5" w:rsidR="004B03AD" w:rsidRDefault="00511F6C" w:rsidP="006B6F18">
      <w:pPr>
        <w:spacing w:line="240" w:lineRule="auto"/>
        <w:rPr>
          <w:bCs/>
          <w:bdr w:val="none" w:sz="0" w:space="0" w:color="auto" w:frame="1"/>
          <w:lang w:eastAsia="et-EE"/>
        </w:rPr>
      </w:pPr>
      <w:r>
        <w:rPr>
          <w:bCs/>
          <w:bdr w:val="none" w:sz="0" w:space="0" w:color="auto" w:frame="1"/>
          <w:lang w:eastAsia="et-EE"/>
        </w:rPr>
        <w:t>(</w:t>
      </w:r>
      <w:r w:rsidR="00A3488F">
        <w:rPr>
          <w:bCs/>
          <w:bdr w:val="none" w:sz="0" w:space="0" w:color="auto" w:frame="1"/>
          <w:lang w:eastAsia="et-EE"/>
        </w:rPr>
        <w:t>4</w:t>
      </w:r>
      <w:r>
        <w:rPr>
          <w:bCs/>
          <w:bdr w:val="none" w:sz="0" w:space="0" w:color="auto" w:frame="1"/>
          <w:lang w:eastAsia="et-EE"/>
        </w:rPr>
        <w:t xml:space="preserve">) </w:t>
      </w:r>
      <w:r w:rsidR="00A3488F" w:rsidRPr="00C026D7">
        <w:rPr>
          <w:bCs/>
          <w:bdr w:val="none" w:sz="0" w:space="0" w:color="auto" w:frame="1"/>
          <w:lang w:eastAsia="et-EE"/>
        </w:rPr>
        <w:t xml:space="preserve">Hoiukodu pakkuja käesoleva seaduse tähenduses on füüsiline isik, kes </w:t>
      </w:r>
      <w:r w:rsidR="00A3488F">
        <w:rPr>
          <w:bCs/>
          <w:bdr w:val="none" w:sz="0" w:space="0" w:color="auto" w:frame="1"/>
          <w:lang w:eastAsia="et-EE"/>
        </w:rPr>
        <w:t>käesoleva seaduse § 5</w:t>
      </w:r>
      <w:r w:rsidR="00A3488F">
        <w:rPr>
          <w:bCs/>
          <w:bdr w:val="none" w:sz="0" w:space="0" w:color="auto" w:frame="1"/>
          <w:vertAlign w:val="superscript"/>
          <w:lang w:eastAsia="et-EE"/>
        </w:rPr>
        <w:t>4</w:t>
      </w:r>
      <w:r w:rsidR="00A3488F">
        <w:rPr>
          <w:bCs/>
          <w:bdr w:val="none" w:sz="0" w:space="0" w:color="auto" w:frame="1"/>
          <w:lang w:eastAsia="et-EE"/>
        </w:rPr>
        <w:t xml:space="preserve"> lõikes 1 nimetatud ettevõtjaga</w:t>
      </w:r>
      <w:r w:rsidR="00A3488F" w:rsidRPr="00C026D7">
        <w:rPr>
          <w:bCs/>
          <w:bdr w:val="none" w:sz="0" w:space="0" w:color="auto" w:frame="1"/>
          <w:lang w:eastAsia="et-EE"/>
        </w:rPr>
        <w:t xml:space="preserve"> sõlmitud lepingu alusel ajutiselt peab hulkuvat looma hoiukodus.</w:t>
      </w:r>
    </w:p>
    <w:p w14:paraId="37BF0751" w14:textId="77777777" w:rsidR="00A3488F" w:rsidRPr="00B64549" w:rsidRDefault="00A3488F" w:rsidP="006B6F18">
      <w:pPr>
        <w:spacing w:line="240" w:lineRule="auto"/>
        <w:rPr>
          <w:bCs/>
          <w:bdr w:val="none" w:sz="0" w:space="0" w:color="auto" w:frame="1"/>
          <w:lang w:eastAsia="et-EE"/>
        </w:rPr>
      </w:pPr>
    </w:p>
    <w:p w14:paraId="31094358" w14:textId="35A07729" w:rsidR="009247FB" w:rsidRDefault="009247FB" w:rsidP="006B6F18">
      <w:pPr>
        <w:spacing w:line="240" w:lineRule="auto"/>
        <w:rPr>
          <w:b/>
          <w:bCs/>
        </w:rPr>
      </w:pPr>
      <w:r w:rsidRPr="00A571E2">
        <w:rPr>
          <w:b/>
          <w:bCs/>
        </w:rPr>
        <w:t>§ 5</w:t>
      </w:r>
      <w:r w:rsidRPr="00A571E2">
        <w:rPr>
          <w:b/>
          <w:bCs/>
          <w:vertAlign w:val="superscript"/>
        </w:rPr>
        <w:t>4</w:t>
      </w:r>
      <w:r w:rsidRPr="00A571E2">
        <w:rPr>
          <w:b/>
          <w:bCs/>
        </w:rPr>
        <w:t xml:space="preserve">. Varjupaiga pidaja </w:t>
      </w:r>
      <w:r w:rsidR="0066161D">
        <w:rPr>
          <w:b/>
          <w:bCs/>
        </w:rPr>
        <w:t>loakohustus</w:t>
      </w:r>
      <w:r w:rsidR="00C86BBC">
        <w:rPr>
          <w:b/>
          <w:bCs/>
        </w:rPr>
        <w:t>,</w:t>
      </w:r>
      <w:r w:rsidRPr="00A571E2">
        <w:rPr>
          <w:b/>
          <w:bCs/>
        </w:rPr>
        <w:t xml:space="preserve"> </w:t>
      </w:r>
      <w:r w:rsidR="00A3488F">
        <w:rPr>
          <w:b/>
          <w:bCs/>
        </w:rPr>
        <w:t xml:space="preserve">hulkuvate loomade hoiukodudesse paigutamisega tegeleva varjupaiga pidaja loakohustus ning </w:t>
      </w:r>
      <w:r w:rsidR="00A3488F" w:rsidRPr="00A571E2">
        <w:rPr>
          <w:b/>
          <w:bCs/>
        </w:rPr>
        <w:t>koerte, kasside ja valgetuhkrute teise liikmesriiki viimisega tegeleva varjupaiga pidaja loakohustus</w:t>
      </w:r>
    </w:p>
    <w:p w14:paraId="46C1BA84" w14:textId="77777777" w:rsidR="00A3488F" w:rsidRPr="00A571E2" w:rsidRDefault="00A3488F" w:rsidP="006B6F18">
      <w:pPr>
        <w:spacing w:line="240" w:lineRule="auto"/>
        <w:rPr>
          <w:b/>
          <w:bCs/>
        </w:rPr>
      </w:pPr>
    </w:p>
    <w:p w14:paraId="7EB4D923" w14:textId="75AAD5E1" w:rsidR="00A3488F" w:rsidRPr="00A3488F" w:rsidRDefault="009247FB" w:rsidP="006B6F18">
      <w:pPr>
        <w:spacing w:line="240" w:lineRule="auto"/>
      </w:pPr>
      <w:r w:rsidRPr="00A571E2">
        <w:t>(1)</w:t>
      </w:r>
      <w:r w:rsidR="00A3488F" w:rsidRPr="00A3488F">
        <w:t xml:space="preserve"> Tegevusluba oma varjupaigas tegutsemiseks peab olema järgmistel ettevõtjatel:</w:t>
      </w:r>
    </w:p>
    <w:p w14:paraId="7AFB1A35" w14:textId="77777777" w:rsidR="00A3488F" w:rsidRPr="00A3488F" w:rsidRDefault="00A3488F" w:rsidP="006B6F18">
      <w:pPr>
        <w:spacing w:line="240" w:lineRule="auto"/>
      </w:pPr>
      <w:r w:rsidRPr="00A3488F">
        <w:t xml:space="preserve">1) varjupaigas loomade pidamisega tegelev ettevõtja (edaspidi </w:t>
      </w:r>
      <w:r w:rsidRPr="00A3488F">
        <w:rPr>
          <w:i/>
          <w:iCs/>
        </w:rPr>
        <w:t>varjupaiga pidaja</w:t>
      </w:r>
      <w:r w:rsidRPr="00A3488F">
        <w:t>);</w:t>
      </w:r>
    </w:p>
    <w:p w14:paraId="0E296542" w14:textId="1E0513A1" w:rsidR="00A3488F" w:rsidRPr="00A3488F" w:rsidRDefault="00A3488F" w:rsidP="006B6F18">
      <w:pPr>
        <w:spacing w:line="240" w:lineRule="auto"/>
      </w:pPr>
      <w:r w:rsidRPr="00A3488F">
        <w:t xml:space="preserve">2) sellise varjupaiga pidaja, kes tegeleb hulkuvate loomade hoiukodudesse paigutamisega (edaspidi </w:t>
      </w:r>
      <w:r w:rsidRPr="00A3488F">
        <w:rPr>
          <w:i/>
          <w:iCs/>
        </w:rPr>
        <w:t>hulkuvate loomade hoiukodudesse paigutamisega tegelev</w:t>
      </w:r>
      <w:ins w:id="44" w:author="Aili Sandre - JUSTDIGI" w:date="2026-01-26T13:29:00Z" w16du:dateUtc="2026-01-26T11:29:00Z">
        <w:r w:rsidR="003C45F8">
          <w:rPr>
            <w:i/>
            <w:iCs/>
          </w:rPr>
          <w:t>a</w:t>
        </w:r>
      </w:ins>
      <w:r w:rsidRPr="00A3488F">
        <w:rPr>
          <w:i/>
          <w:iCs/>
        </w:rPr>
        <w:t xml:space="preserve"> varjupaiga pidaja</w:t>
      </w:r>
      <w:r w:rsidRPr="00A3488F">
        <w:t>);</w:t>
      </w:r>
    </w:p>
    <w:p w14:paraId="3B882B6C" w14:textId="267C0EFB" w:rsidR="009247FB" w:rsidRPr="00A571E2" w:rsidRDefault="00A3488F" w:rsidP="006B6F18">
      <w:pPr>
        <w:spacing w:line="240" w:lineRule="auto"/>
      </w:pPr>
      <w:r w:rsidRPr="00A3488F">
        <w:t xml:space="preserve">3) sellise varjupaiga pidaja, kes tegutseb komisjoni delegeeritud määruse (EL) 2019/2035 artikli 9 punktis b nimetatud tegevusalal (edaspidi </w:t>
      </w:r>
      <w:r w:rsidRPr="00A3488F">
        <w:rPr>
          <w:i/>
          <w:iCs/>
        </w:rPr>
        <w:t>koerte, kasside ja valgetuhkrute teise liikmesriiki viimisega tegelev</w:t>
      </w:r>
      <w:ins w:id="45" w:author="Aili Sandre - JUSTDIGI" w:date="2026-01-26T13:29:00Z" w16du:dateUtc="2026-01-26T11:29:00Z">
        <w:r w:rsidR="003C45F8">
          <w:rPr>
            <w:i/>
            <w:iCs/>
          </w:rPr>
          <w:t>a</w:t>
        </w:r>
      </w:ins>
      <w:r w:rsidRPr="00A3488F">
        <w:rPr>
          <w:i/>
          <w:iCs/>
        </w:rPr>
        <w:t xml:space="preserve"> varjupaiga pidaja</w:t>
      </w:r>
      <w:r w:rsidRPr="00A3488F">
        <w:t>).</w:t>
      </w:r>
    </w:p>
    <w:p w14:paraId="061CAAD6" w14:textId="77777777" w:rsidR="009247FB" w:rsidRPr="00A571E2" w:rsidRDefault="009247FB" w:rsidP="006B6F18">
      <w:pPr>
        <w:spacing w:line="240" w:lineRule="auto"/>
      </w:pPr>
    </w:p>
    <w:p w14:paraId="71F69EA1" w14:textId="0BD4D7DA" w:rsidR="009247FB" w:rsidRPr="00A571E2" w:rsidRDefault="009247FB" w:rsidP="006B6F18">
      <w:pPr>
        <w:spacing w:line="240" w:lineRule="auto"/>
      </w:pPr>
      <w:r w:rsidRPr="00A571E2">
        <w:t>(2) Käesoleva paragrahvi lõikes 1 nimetatud tegevusluba annab õiguse majandustegevus</w:t>
      </w:r>
      <w:r w:rsidR="00CE52FE">
        <w:t>t</w:t>
      </w:r>
      <w:r w:rsidRPr="00A571E2">
        <w:t xml:space="preserve"> alusta</w:t>
      </w:r>
      <w:r w:rsidR="00CE52FE">
        <w:t>da</w:t>
      </w:r>
      <w:r w:rsidRPr="00A571E2">
        <w:t xml:space="preserve"> ja</w:t>
      </w:r>
      <w:r w:rsidR="00CE52FE">
        <w:t xml:space="preserve"> seda </w:t>
      </w:r>
      <w:r w:rsidRPr="00A571E2">
        <w:t>teosta</w:t>
      </w:r>
      <w:r w:rsidR="00CE52FE">
        <w:t>da</w:t>
      </w:r>
      <w:r w:rsidRPr="00A571E2">
        <w:t xml:space="preserve"> üksnes tegevusloas märgitud varjupaigas. Tegevusluba </w:t>
      </w:r>
      <w:r w:rsidR="00337E6E">
        <w:t>antakse tähtajatult.</w:t>
      </w:r>
    </w:p>
    <w:p w14:paraId="5DC9EFAE" w14:textId="77777777" w:rsidR="009247FB" w:rsidRDefault="009247FB" w:rsidP="006B6F18">
      <w:pPr>
        <w:spacing w:line="240" w:lineRule="auto"/>
      </w:pPr>
    </w:p>
    <w:p w14:paraId="550F1978" w14:textId="43D1327E" w:rsidR="00584524" w:rsidRDefault="00584524" w:rsidP="006B6F18">
      <w:pPr>
        <w:spacing w:line="240" w:lineRule="auto"/>
      </w:pPr>
      <w:r>
        <w:t xml:space="preserve">(3) </w:t>
      </w:r>
      <w:r w:rsidR="00A3488F" w:rsidRPr="00EE4ED2">
        <w:t xml:space="preserve">Varjupaiga pidaja, kellel on käesoleva paragrahvi lõike 1 </w:t>
      </w:r>
      <w:r w:rsidR="00A3488F">
        <w:t xml:space="preserve">punktis 1 </w:t>
      </w:r>
      <w:r w:rsidR="00A3488F" w:rsidRPr="00EE4ED2">
        <w:t xml:space="preserve">nimetatud tegevusalal tegutsemiseks tegevusluba, võib samal ajal tegutseda </w:t>
      </w:r>
      <w:commentRangeStart w:id="46"/>
      <w:r w:rsidR="00A3488F" w:rsidRPr="00F92CD1">
        <w:t>käesoleva paragrahvi</w:t>
      </w:r>
      <w:r w:rsidR="00A3488F" w:rsidRPr="00EE4ED2">
        <w:t xml:space="preserve"> </w:t>
      </w:r>
      <w:commentRangeEnd w:id="46"/>
      <w:r w:rsidR="00323C1B">
        <w:rPr>
          <w:rStyle w:val="Kommentaariviide"/>
          <w:rFonts w:cs="Mangal"/>
        </w:rPr>
        <w:commentReference w:id="46"/>
      </w:r>
      <w:r w:rsidR="00A3488F" w:rsidRPr="00EE4ED2">
        <w:t>lõike 1 punktis 2 nimetatud tegevusalal, ilma et tal oleks selleks tegevusluba.</w:t>
      </w:r>
    </w:p>
    <w:p w14:paraId="30FB8A3E" w14:textId="77777777" w:rsidR="00584524" w:rsidRPr="00A571E2" w:rsidRDefault="00584524" w:rsidP="006B6F18">
      <w:pPr>
        <w:spacing w:line="240" w:lineRule="auto"/>
      </w:pPr>
    </w:p>
    <w:p w14:paraId="30B7B0A8" w14:textId="29CF9423" w:rsidR="008468A8" w:rsidRDefault="009247FB" w:rsidP="006B6F18">
      <w:pPr>
        <w:spacing w:line="240" w:lineRule="auto"/>
      </w:pPr>
      <w:r w:rsidRPr="003228EC">
        <w:t>(</w:t>
      </w:r>
      <w:r w:rsidR="001B4563">
        <w:t>4</w:t>
      </w:r>
      <w:r w:rsidRPr="003228EC">
        <w:t xml:space="preserve">) </w:t>
      </w:r>
      <w:r w:rsidR="00A3488F" w:rsidRPr="00EE4ED2">
        <w:t>Varjupaiga pidaja, kes soovib alustada tegutsemist ka käesoleva paragrahvi lõike 1 punktis</w:t>
      </w:r>
      <w:ins w:id="47" w:author="Aili Sandre - JUSTDIGI" w:date="2026-01-26T10:34:00Z" w16du:dateUtc="2026-01-26T08:34:00Z">
        <w:r w:rsidR="00F36039">
          <w:t> </w:t>
        </w:r>
      </w:ins>
      <w:del w:id="48" w:author="Aili Sandre - JUSTDIGI" w:date="2026-01-26T10:34:00Z" w16du:dateUtc="2026-01-26T08:34:00Z">
        <w:r w:rsidR="00A3488F" w:rsidRPr="00EE4ED2" w:rsidDel="00F36039">
          <w:delText xml:space="preserve"> </w:delText>
        </w:r>
      </w:del>
      <w:r w:rsidR="00A3488F" w:rsidRPr="00EE4ED2">
        <w:t>3 nimetatud tegevusalal, peab selleks taotlema tegevusloa.</w:t>
      </w:r>
    </w:p>
    <w:p w14:paraId="74651D1F" w14:textId="77777777" w:rsidR="00EE3D73" w:rsidRDefault="00EE3D73" w:rsidP="006B6F18">
      <w:pPr>
        <w:spacing w:line="240" w:lineRule="auto"/>
      </w:pPr>
    </w:p>
    <w:p w14:paraId="2F7B09BE" w14:textId="35BFD117" w:rsidR="00EE3D73" w:rsidRDefault="00A3488F" w:rsidP="006B6F18">
      <w:pPr>
        <w:spacing w:line="240" w:lineRule="auto"/>
      </w:pPr>
      <w:r w:rsidRPr="00EE4ED2">
        <w:t>(5) Hulkuvate loomade hoiukodudesse paigutamisega tegelev</w:t>
      </w:r>
      <w:ins w:id="49" w:author="Aili Sandre - JUSTDIGI" w:date="2026-01-26T13:29:00Z" w16du:dateUtc="2026-01-26T11:29:00Z">
        <w:r w:rsidR="003C45F8">
          <w:t>a</w:t>
        </w:r>
      </w:ins>
      <w:r w:rsidRPr="00EE4ED2">
        <w:t xml:space="preserve"> varjupaiga pidaja, kes soovib alustada tegutsemist ka käesoleva paragrahvi lõike 1 punkti</w:t>
      </w:r>
      <w:del w:id="50" w:author="Aili Sandre - JUSTDIGI" w:date="2026-01-26T10:35:00Z" w16du:dateUtc="2026-01-26T08:35:00Z">
        <w:r w:rsidRPr="00EE4ED2" w:rsidDel="00F4313D">
          <w:delText>de</w:delText>
        </w:r>
      </w:del>
      <w:r w:rsidRPr="00EE4ED2">
        <w:t>s 1 või 3 nimetatud tegevusalal, peab taotlema selleks asjaomase tegevusloa.</w:t>
      </w:r>
    </w:p>
    <w:p w14:paraId="27045262" w14:textId="77777777" w:rsidR="009247FB" w:rsidRDefault="009247FB" w:rsidP="006B6F18">
      <w:pPr>
        <w:spacing w:line="240" w:lineRule="auto"/>
      </w:pPr>
    </w:p>
    <w:p w14:paraId="7922A576" w14:textId="036D52EC" w:rsidR="00A3488F" w:rsidRDefault="00A3488F" w:rsidP="006B6F18">
      <w:pPr>
        <w:spacing w:line="240" w:lineRule="auto"/>
      </w:pPr>
      <w:r w:rsidRPr="00EE4ED2">
        <w:t>(6) Koerte, kasside ja valgetuhkrute teise liikmesriiki viimisega tegelev</w:t>
      </w:r>
      <w:ins w:id="51" w:author="Aili Sandre - JUSTDIGI" w:date="2026-01-26T13:29:00Z" w16du:dateUtc="2026-01-26T11:29:00Z">
        <w:r w:rsidR="003C45F8">
          <w:t>a</w:t>
        </w:r>
      </w:ins>
      <w:r w:rsidRPr="00EE4ED2">
        <w:t xml:space="preserve"> varjupaiga pidaja, kellel on </w:t>
      </w:r>
      <w:r>
        <w:t>käesoleva paragrahvi lõike 1 punktis 3 nimetatud</w:t>
      </w:r>
      <w:r w:rsidRPr="00EE4ED2">
        <w:t xml:space="preserve"> tegevusalal tegutsemiseks tegevusluba, võib samal ajal tegutseda oma varjupaigas </w:t>
      </w:r>
      <w:commentRangeStart w:id="52"/>
      <w:r w:rsidRPr="00323C1B">
        <w:t>käesoleva paragrahvi</w:t>
      </w:r>
      <w:r w:rsidRPr="00EE4ED2">
        <w:t xml:space="preserve"> </w:t>
      </w:r>
      <w:commentRangeEnd w:id="52"/>
      <w:r w:rsidR="00575E74">
        <w:rPr>
          <w:rStyle w:val="Kommentaariviide"/>
          <w:rFonts w:cs="Mangal"/>
        </w:rPr>
        <w:commentReference w:id="52"/>
      </w:r>
      <w:r w:rsidRPr="00EE4ED2">
        <w:t>lõike 1 punktides 1 ja 2 nimetatud tegevusaladel, ilma et tal oleks vaja selleks taotleda asjaomast tegevusluba.</w:t>
      </w:r>
    </w:p>
    <w:p w14:paraId="49299A7D" w14:textId="4132A8C3" w:rsidR="0060443F" w:rsidRDefault="0060443F" w:rsidP="006B6F18">
      <w:pPr>
        <w:spacing w:line="240" w:lineRule="auto"/>
      </w:pPr>
    </w:p>
    <w:p w14:paraId="7A54695A" w14:textId="135A88BA" w:rsidR="00A3488F" w:rsidRDefault="00A3488F" w:rsidP="006B6F18">
      <w:pPr>
        <w:spacing w:line="240" w:lineRule="auto"/>
      </w:pPr>
      <w:r>
        <w:t>(7) Loakohustust ei ole käesoleva seaduse § 5</w:t>
      </w:r>
      <w:r>
        <w:rPr>
          <w:vertAlign w:val="superscript"/>
        </w:rPr>
        <w:t>3</w:t>
      </w:r>
      <w:r>
        <w:t xml:space="preserve"> lõikes 4 nimetatud hoiukodu pakkujal.</w:t>
      </w:r>
    </w:p>
    <w:p w14:paraId="5BB72566" w14:textId="77777777" w:rsidR="0060443F" w:rsidRPr="00A571E2" w:rsidRDefault="0060443F" w:rsidP="006B6F18">
      <w:pPr>
        <w:spacing w:line="240" w:lineRule="auto"/>
      </w:pPr>
    </w:p>
    <w:p w14:paraId="2D9B1730" w14:textId="77777777" w:rsidR="00A3488F" w:rsidRPr="00A571E2" w:rsidRDefault="00A3488F" w:rsidP="006B6F18">
      <w:pPr>
        <w:spacing w:line="240" w:lineRule="auto"/>
      </w:pPr>
      <w:r w:rsidRPr="005A24F0">
        <w:t>(8) Varjupaigale ja sellisele varjupaigale, kus tegeletakse hulkuvate loomade hoiukodudesse paigutamisega või koerte, kasside ja valgetuhkrute teise liikmesriiki viimisega, esitatavad nõuded kehtestab valdkonna eest vastutav minister määrusega.</w:t>
      </w:r>
    </w:p>
    <w:p w14:paraId="2349724A" w14:textId="77777777" w:rsidR="009247FB" w:rsidRPr="00A571E2" w:rsidRDefault="009247FB" w:rsidP="006B6F18">
      <w:pPr>
        <w:spacing w:line="240" w:lineRule="auto"/>
      </w:pPr>
    </w:p>
    <w:p w14:paraId="0F66E26D" w14:textId="039341DF" w:rsidR="009247FB" w:rsidRPr="00A571E2" w:rsidRDefault="009247FB" w:rsidP="006B6F18">
      <w:pPr>
        <w:spacing w:line="240" w:lineRule="auto"/>
      </w:pPr>
      <w:r w:rsidRPr="00A571E2">
        <w:t>(</w:t>
      </w:r>
      <w:r w:rsidR="005A24F0">
        <w:t>9</w:t>
      </w:r>
      <w:r w:rsidRPr="00A571E2">
        <w:t xml:space="preserve">) </w:t>
      </w:r>
      <w:r w:rsidR="003C5BEA">
        <w:t>Sellisele v</w:t>
      </w:r>
      <w:r w:rsidRPr="00A571E2">
        <w:t>arjupaigale</w:t>
      </w:r>
      <w:r w:rsidR="003C5BEA">
        <w:t xml:space="preserve"> esitatavad</w:t>
      </w:r>
      <w:r w:rsidR="005A24F0">
        <w:t xml:space="preserve"> täpsemad</w:t>
      </w:r>
      <w:r w:rsidR="003C5BEA">
        <w:t xml:space="preserve"> nõuded</w:t>
      </w:r>
      <w:r w:rsidRPr="00A571E2">
        <w:t>, kus</w:t>
      </w:r>
      <w:r w:rsidR="003C5BEA">
        <w:t xml:space="preserve"> tegeletakse </w:t>
      </w:r>
      <w:r w:rsidRPr="00A571E2">
        <w:t>koer</w:t>
      </w:r>
      <w:r w:rsidR="003C5BEA">
        <w:t>te</w:t>
      </w:r>
      <w:r w:rsidRPr="00A571E2">
        <w:t>, kass</w:t>
      </w:r>
      <w:r w:rsidR="003C5BEA">
        <w:t>id</w:t>
      </w:r>
      <w:r w:rsidRPr="00A571E2">
        <w:t>e ja valgetuhkru</w:t>
      </w:r>
      <w:r w:rsidR="003C5BEA">
        <w:t>te</w:t>
      </w:r>
      <w:r w:rsidRPr="00A571E2">
        <w:t xml:space="preserve"> teise liikmesriiki</w:t>
      </w:r>
      <w:r w:rsidR="003C5BEA">
        <w:t xml:space="preserve"> viimisega</w:t>
      </w:r>
      <w:r w:rsidRPr="00A571E2">
        <w:t>, on kehtestatud komisjoni delegeeritud määruse (EÜ) 2019/2035 artiklis 11.</w:t>
      </w:r>
    </w:p>
    <w:p w14:paraId="33D87E2A" w14:textId="77777777" w:rsidR="009247FB" w:rsidRPr="00A571E2" w:rsidRDefault="009247FB" w:rsidP="006B6F18">
      <w:pPr>
        <w:spacing w:line="240" w:lineRule="auto"/>
      </w:pPr>
    </w:p>
    <w:p w14:paraId="39CE30DA" w14:textId="5058DFA6" w:rsidR="005A24F0" w:rsidRDefault="005A24F0" w:rsidP="006B6F18">
      <w:pPr>
        <w:spacing w:line="240" w:lineRule="auto"/>
      </w:pPr>
      <w:r w:rsidRPr="009172E0">
        <w:t>(</w:t>
      </w:r>
      <w:r>
        <w:t>10</w:t>
      </w:r>
      <w:r w:rsidRPr="009172E0">
        <w:t>) V</w:t>
      </w:r>
      <w:r w:rsidRPr="00B51A89">
        <w:t>arjupaigale käesolevas seaduses ja selle alusel kehtestatud õigusaktis sätestatud nõudeid kohaldatakse ka sellisele varjupaigale, kus</w:t>
      </w:r>
      <w:r>
        <w:t xml:space="preserve"> tegeletakse hulkuvate loomade hoiukodudesse paigutamisega või</w:t>
      </w:r>
      <w:r w:rsidRPr="009172E0">
        <w:t xml:space="preserve"> koer</w:t>
      </w:r>
      <w:r>
        <w:t>te</w:t>
      </w:r>
      <w:r w:rsidRPr="009172E0">
        <w:t>, kass</w:t>
      </w:r>
      <w:r>
        <w:t>id</w:t>
      </w:r>
      <w:r w:rsidRPr="00B51A89">
        <w:t>e ja valgetuhkru</w:t>
      </w:r>
      <w:r>
        <w:t>te</w:t>
      </w:r>
      <w:r w:rsidRPr="009172E0">
        <w:t xml:space="preserve"> teise liikmesriiki</w:t>
      </w:r>
      <w:r>
        <w:t xml:space="preserve"> viimiseg</w:t>
      </w:r>
      <w:r w:rsidRPr="005A24F0">
        <w:t>a, kui käesolevas seaduses või selle alusel kehtestatud õigusaktis ei ole sätestatud teisiti.</w:t>
      </w:r>
    </w:p>
    <w:p w14:paraId="52A71EB8" w14:textId="7AC2476D" w:rsidR="004E75CF" w:rsidDel="00DE4EDB" w:rsidRDefault="004E75CF">
      <w:pPr>
        <w:spacing w:line="240" w:lineRule="auto"/>
        <w:rPr>
          <w:del w:id="53" w:author="Aili Sandre - JUSTDIGI" w:date="2026-01-26T10:46:00Z" w16du:dateUtc="2026-01-26T08:46:00Z"/>
        </w:rPr>
      </w:pPr>
    </w:p>
    <w:p w14:paraId="28097883" w14:textId="77777777" w:rsidR="001B10CB" w:rsidRPr="00B64549" w:rsidRDefault="001B10CB" w:rsidP="006B6F18">
      <w:pPr>
        <w:spacing w:line="240" w:lineRule="auto"/>
        <w:rPr>
          <w:bCs/>
          <w:bdr w:val="none" w:sz="0" w:space="0" w:color="auto" w:frame="1"/>
          <w:lang w:eastAsia="et-EE"/>
        </w:rPr>
      </w:pPr>
    </w:p>
    <w:p w14:paraId="450E822C" w14:textId="5206C74E" w:rsidR="004E75CF" w:rsidRPr="00BA7B4F" w:rsidRDefault="004E75CF" w:rsidP="006B6F18">
      <w:pPr>
        <w:spacing w:line="240" w:lineRule="auto"/>
        <w:rPr>
          <w:b/>
          <w:bCs/>
        </w:rPr>
      </w:pPr>
      <w:r w:rsidRPr="00BA7B4F">
        <w:rPr>
          <w:b/>
          <w:bCs/>
        </w:rPr>
        <w:t>§ 5</w:t>
      </w:r>
      <w:r w:rsidRPr="00BA7B4F">
        <w:rPr>
          <w:b/>
          <w:bCs/>
          <w:vertAlign w:val="superscript"/>
        </w:rPr>
        <w:t>5</w:t>
      </w:r>
      <w:r w:rsidRPr="00BA7B4F">
        <w:rPr>
          <w:b/>
          <w:bCs/>
        </w:rPr>
        <w:t xml:space="preserve">. </w:t>
      </w:r>
      <w:r w:rsidR="005A24F0" w:rsidRPr="00EE4ED2">
        <w:rPr>
          <w:b/>
          <w:bCs/>
        </w:rPr>
        <w:t>Varjupaiga pidaja tegevusloa, hulkuvate loomade hoiukodudesse paigutamisega tegeleva varjupaiga pidaja tegevusloa ning koerte, kasside ja valgetuhkrute teise liikmesriiki viimisega tegeleva varjupaiga pidaja tegevusloa taotlemine</w:t>
      </w:r>
    </w:p>
    <w:p w14:paraId="229176A9" w14:textId="11409F07" w:rsidR="004B03AD" w:rsidRPr="00B64549" w:rsidRDefault="004B03AD" w:rsidP="006B6F18">
      <w:pPr>
        <w:spacing w:line="240" w:lineRule="auto"/>
        <w:rPr>
          <w:bCs/>
          <w:bdr w:val="none" w:sz="0" w:space="0" w:color="auto" w:frame="1"/>
          <w:lang w:eastAsia="et-EE"/>
        </w:rPr>
      </w:pPr>
    </w:p>
    <w:p w14:paraId="3B2CA960" w14:textId="77777777" w:rsidR="00C453C4" w:rsidRDefault="00FB06B2" w:rsidP="006B6F18">
      <w:pPr>
        <w:spacing w:line="240" w:lineRule="auto"/>
      </w:pPr>
      <w:r w:rsidRPr="00B64549">
        <w:rPr>
          <w:bCs/>
          <w:bdr w:val="none" w:sz="0" w:space="0" w:color="auto" w:frame="1"/>
          <w:lang w:eastAsia="et-EE"/>
        </w:rPr>
        <w:t>(</w:t>
      </w:r>
      <w:r w:rsidR="004E75CF" w:rsidRPr="00B64549">
        <w:rPr>
          <w:bCs/>
          <w:bdr w:val="none" w:sz="0" w:space="0" w:color="auto" w:frame="1"/>
          <w:lang w:eastAsia="et-EE"/>
        </w:rPr>
        <w:t>1</w:t>
      </w:r>
      <w:r w:rsidRPr="00B64549">
        <w:rPr>
          <w:bCs/>
          <w:bdr w:val="none" w:sz="0" w:space="0" w:color="auto" w:frame="1"/>
          <w:lang w:eastAsia="et-EE"/>
        </w:rPr>
        <w:t xml:space="preserve">) </w:t>
      </w:r>
      <w:r w:rsidR="00652479" w:rsidRPr="00B64549">
        <w:t>Tegevusloa taotluse lahendab tegevusloa andmisega või andmisest keeldumisega Põllumajandus- ja Toiduamet.</w:t>
      </w:r>
    </w:p>
    <w:p w14:paraId="0CFC6BD3" w14:textId="77777777" w:rsidR="00C453C4" w:rsidRDefault="00C453C4" w:rsidP="006B6F18">
      <w:pPr>
        <w:spacing w:line="240" w:lineRule="auto"/>
      </w:pPr>
    </w:p>
    <w:p w14:paraId="46D8C4D8" w14:textId="3265F889" w:rsidR="009C2C93" w:rsidRDefault="009C2C93" w:rsidP="006B6F18">
      <w:pPr>
        <w:spacing w:line="240" w:lineRule="auto"/>
      </w:pPr>
      <w:r w:rsidRPr="00B85329">
        <w:t>(2) Tegevusloa taotlus</w:t>
      </w:r>
      <w:r w:rsidRPr="00B85329">
        <w:rPr>
          <w:i/>
          <w:iCs/>
        </w:rPr>
        <w:t xml:space="preserve"> </w:t>
      </w:r>
      <w:r w:rsidRPr="00B85329">
        <w:t>esitatakse Põllumajandus- ja Toiduametile Põllumajanduse Registrite ja Informatsiooni Ameti e-teenuse keskkonna kaudu</w:t>
      </w:r>
      <w:r w:rsidRPr="00BA7B4F">
        <w:t>.</w:t>
      </w:r>
    </w:p>
    <w:p w14:paraId="66431717" w14:textId="77777777" w:rsidR="00026E54" w:rsidRPr="00B64549" w:rsidRDefault="00026E54" w:rsidP="006B6F18">
      <w:pPr>
        <w:spacing w:line="240" w:lineRule="auto"/>
      </w:pPr>
    </w:p>
    <w:p w14:paraId="0DB4C6C0" w14:textId="28C94AFA" w:rsidR="00540B79" w:rsidRPr="00540B79" w:rsidRDefault="002D4A32" w:rsidP="006B6F18">
      <w:pPr>
        <w:spacing w:line="240" w:lineRule="auto"/>
        <w:rPr>
          <w:bdr w:val="none" w:sz="0" w:space="0" w:color="auto" w:frame="1"/>
          <w:lang w:eastAsia="et-EE"/>
        </w:rPr>
      </w:pPr>
      <w:bookmarkStart w:id="54" w:name="_Hlk214898609"/>
      <w:bookmarkStart w:id="55" w:name="_Hlk196976400"/>
      <w:bookmarkEnd w:id="41"/>
      <w:r w:rsidRPr="00DA50D0">
        <w:rPr>
          <w:bCs/>
          <w:bdr w:val="none" w:sz="0" w:space="0" w:color="auto" w:frame="1"/>
          <w:lang w:eastAsia="et-EE"/>
        </w:rPr>
        <w:t>(</w:t>
      </w:r>
      <w:r w:rsidR="009C2C93" w:rsidRPr="00DA50D0">
        <w:rPr>
          <w:bCs/>
          <w:bdr w:val="none" w:sz="0" w:space="0" w:color="auto" w:frame="1"/>
          <w:lang w:eastAsia="et-EE"/>
        </w:rPr>
        <w:t>3</w:t>
      </w:r>
      <w:r w:rsidRPr="00DA50D0">
        <w:rPr>
          <w:bCs/>
          <w:bdr w:val="none" w:sz="0" w:space="0" w:color="auto" w:frame="1"/>
          <w:lang w:eastAsia="et-EE"/>
        </w:rPr>
        <w:t>)</w:t>
      </w:r>
      <w:r w:rsidR="00252A29">
        <w:rPr>
          <w:bCs/>
          <w:bdr w:val="none" w:sz="0" w:space="0" w:color="auto" w:frame="1"/>
          <w:lang w:eastAsia="et-EE"/>
        </w:rPr>
        <w:t xml:space="preserve"> </w:t>
      </w:r>
      <w:r w:rsidR="00540B79" w:rsidRPr="00540B79">
        <w:rPr>
          <w:bdr w:val="none" w:sz="0" w:space="0" w:color="auto" w:frame="1"/>
          <w:lang w:eastAsia="et-EE"/>
        </w:rPr>
        <w:t>Varjupaiga pidaja tegevusloa taotlus peab lisaks majandustegevuse seadustiku üldosa seaduse § 19 lõikes 2 sätestatud andmetele sisaldama järgmis</w:t>
      </w:r>
      <w:r w:rsidR="0058621B">
        <w:rPr>
          <w:bdr w:val="none" w:sz="0" w:space="0" w:color="auto" w:frame="1"/>
          <w:lang w:eastAsia="et-EE"/>
        </w:rPr>
        <w:t>i</w:t>
      </w:r>
      <w:r w:rsidR="00540B79" w:rsidRPr="00540B79">
        <w:rPr>
          <w:bdr w:val="none" w:sz="0" w:space="0" w:color="auto" w:frame="1"/>
          <w:lang w:eastAsia="et-EE"/>
        </w:rPr>
        <w:t xml:space="preserve"> </w:t>
      </w:r>
      <w:r w:rsidR="00540B79" w:rsidRPr="00481CFF">
        <w:rPr>
          <w:bdr w:val="none" w:sz="0" w:space="0" w:color="auto" w:frame="1"/>
          <w:lang w:eastAsia="et-EE"/>
        </w:rPr>
        <w:t>andmeid ja dokumente</w:t>
      </w:r>
      <w:r w:rsidR="00540B79" w:rsidRPr="00540B79">
        <w:rPr>
          <w:bdr w:val="none" w:sz="0" w:space="0" w:color="auto" w:frame="1"/>
          <w:lang w:eastAsia="et-EE"/>
        </w:rPr>
        <w:t>:</w:t>
      </w:r>
    </w:p>
    <w:p w14:paraId="6B397935" w14:textId="17E12881" w:rsidR="00540B79" w:rsidRPr="00540B79" w:rsidRDefault="00540B79" w:rsidP="006B6F18">
      <w:pPr>
        <w:spacing w:line="240" w:lineRule="auto"/>
        <w:rPr>
          <w:bdr w:val="none" w:sz="0" w:space="0" w:color="auto" w:frame="1"/>
          <w:lang w:eastAsia="et-EE"/>
        </w:rPr>
      </w:pPr>
      <w:r w:rsidRPr="00540B79">
        <w:rPr>
          <w:bdr w:val="none" w:sz="0" w:space="0" w:color="auto" w:frame="1"/>
          <w:lang w:eastAsia="et-EE"/>
        </w:rPr>
        <w:t>1) varjupaiga</w:t>
      </w:r>
      <w:r w:rsidR="00450DB9">
        <w:rPr>
          <w:bdr w:val="none" w:sz="0" w:space="0" w:color="auto" w:frame="1"/>
          <w:lang w:eastAsia="et-EE"/>
        </w:rPr>
        <w:t xml:space="preserve"> </w:t>
      </w:r>
      <w:r w:rsidRPr="00540B79">
        <w:rPr>
          <w:bdr w:val="none" w:sz="0" w:space="0" w:color="auto" w:frame="1"/>
          <w:lang w:eastAsia="et-EE"/>
        </w:rPr>
        <w:t>asukoh</w:t>
      </w:r>
      <w:r w:rsidR="009211B8">
        <w:rPr>
          <w:bdr w:val="none" w:sz="0" w:space="0" w:color="auto" w:frame="1"/>
          <w:lang w:eastAsia="et-EE"/>
        </w:rPr>
        <w:t>a aadress</w:t>
      </w:r>
      <w:r w:rsidR="00751984">
        <w:rPr>
          <w:bdr w:val="none" w:sz="0" w:space="0" w:color="auto" w:frame="1"/>
          <w:lang w:eastAsia="et-EE"/>
        </w:rPr>
        <w:t xml:space="preserve"> ja </w:t>
      </w:r>
      <w:r w:rsidR="0058621B">
        <w:rPr>
          <w:bdr w:val="none" w:sz="0" w:space="0" w:color="auto" w:frame="1"/>
          <w:lang w:eastAsia="et-EE"/>
        </w:rPr>
        <w:t>varjupaiga</w:t>
      </w:r>
      <w:r w:rsidR="00751984">
        <w:rPr>
          <w:bdr w:val="none" w:sz="0" w:space="0" w:color="auto" w:frame="1"/>
          <w:lang w:eastAsia="et-EE"/>
        </w:rPr>
        <w:t xml:space="preserve"> </w:t>
      </w:r>
      <w:r w:rsidR="00481CFF">
        <w:rPr>
          <w:bdr w:val="none" w:sz="0" w:space="0" w:color="auto" w:frame="1"/>
          <w:lang w:eastAsia="et-EE"/>
        </w:rPr>
        <w:t>ehitiste</w:t>
      </w:r>
      <w:r w:rsidR="00751984">
        <w:rPr>
          <w:bdr w:val="none" w:sz="0" w:space="0" w:color="auto" w:frame="1"/>
          <w:lang w:eastAsia="et-EE"/>
        </w:rPr>
        <w:t xml:space="preserve"> kirjeldus</w:t>
      </w:r>
      <w:r w:rsidRPr="00540B79">
        <w:rPr>
          <w:bdr w:val="none" w:sz="0" w:space="0" w:color="auto" w:frame="1"/>
          <w:lang w:eastAsia="et-EE"/>
        </w:rPr>
        <w:t>;</w:t>
      </w:r>
    </w:p>
    <w:p w14:paraId="6F65B152" w14:textId="2A03E273" w:rsidR="00540B79" w:rsidRPr="00540B79" w:rsidRDefault="00540B79" w:rsidP="006B6F18">
      <w:pPr>
        <w:spacing w:line="240" w:lineRule="auto"/>
        <w:rPr>
          <w:bdr w:val="none" w:sz="0" w:space="0" w:color="auto" w:frame="1"/>
          <w:lang w:eastAsia="et-EE"/>
        </w:rPr>
      </w:pPr>
      <w:r w:rsidRPr="00540B79">
        <w:rPr>
          <w:bdr w:val="none" w:sz="0" w:space="0" w:color="auto" w:frame="1"/>
          <w:lang w:eastAsia="et-EE"/>
        </w:rPr>
        <w:t>2) varjupaigas peetavate loomade liik ja maksimaalne täiskasvanud loomade arv loomaliikide kaupa;</w:t>
      </w:r>
    </w:p>
    <w:p w14:paraId="2B508024" w14:textId="32ABDF19" w:rsidR="00540B79" w:rsidRDefault="00085932" w:rsidP="006B6F18">
      <w:pPr>
        <w:spacing w:line="240" w:lineRule="auto"/>
        <w:rPr>
          <w:bdr w:val="none" w:sz="0" w:space="0" w:color="auto" w:frame="1"/>
          <w:lang w:eastAsia="et-EE"/>
        </w:rPr>
      </w:pPr>
      <w:r>
        <w:rPr>
          <w:bdr w:val="none" w:sz="0" w:space="0" w:color="auto" w:frame="1"/>
          <w:lang w:eastAsia="et-EE"/>
        </w:rPr>
        <w:t>3</w:t>
      </w:r>
      <w:r w:rsidR="0011373E">
        <w:rPr>
          <w:bdr w:val="none" w:sz="0" w:space="0" w:color="auto" w:frame="1"/>
          <w:lang w:eastAsia="et-EE"/>
        </w:rPr>
        <w:t>)</w:t>
      </w:r>
      <w:r w:rsidR="00450DB9">
        <w:rPr>
          <w:bdr w:val="none" w:sz="0" w:space="0" w:color="auto" w:frame="1"/>
          <w:lang w:eastAsia="et-EE"/>
        </w:rPr>
        <w:t xml:space="preserve"> </w:t>
      </w:r>
      <w:r w:rsidR="00B84227">
        <w:rPr>
          <w:bdr w:val="none" w:sz="0" w:space="0" w:color="auto" w:frame="1"/>
          <w:lang w:eastAsia="et-EE"/>
        </w:rPr>
        <w:t xml:space="preserve">hoiukodu kasutamise korral </w:t>
      </w:r>
      <w:r w:rsidR="00293117">
        <w:t>hoiukodu</w:t>
      </w:r>
      <w:r w:rsidR="00E56D26">
        <w:t>s</w:t>
      </w:r>
      <w:r w:rsidR="00683FEB">
        <w:t xml:space="preserve"> peetavate </w:t>
      </w:r>
      <w:r w:rsidR="00E56D26">
        <w:t xml:space="preserve">loomade liik </w:t>
      </w:r>
      <w:r w:rsidR="00A63AED">
        <w:t>ning</w:t>
      </w:r>
      <w:r w:rsidR="00E56D26">
        <w:t xml:space="preserve"> maksimaalne </w:t>
      </w:r>
      <w:r w:rsidR="00683FEB">
        <w:t>täiskasvanud loomade arv</w:t>
      </w:r>
      <w:r w:rsidR="00293117">
        <w:t xml:space="preserve"> loomaliikide kaupa</w:t>
      </w:r>
      <w:r>
        <w:t>;</w:t>
      </w:r>
    </w:p>
    <w:p w14:paraId="4746B565" w14:textId="5C72FB42" w:rsidR="00085932" w:rsidRPr="00540B79" w:rsidRDefault="00085932" w:rsidP="006B6F18">
      <w:pPr>
        <w:spacing w:line="240" w:lineRule="auto"/>
        <w:rPr>
          <w:bdr w:val="none" w:sz="0" w:space="0" w:color="auto" w:frame="1"/>
          <w:lang w:eastAsia="et-EE"/>
        </w:rPr>
      </w:pPr>
      <w:r>
        <w:rPr>
          <w:bdr w:val="none" w:sz="0" w:space="0" w:color="auto" w:frame="1"/>
          <w:lang w:eastAsia="et-EE"/>
        </w:rPr>
        <w:t xml:space="preserve">4) </w:t>
      </w:r>
      <w:r w:rsidRPr="00540B79">
        <w:rPr>
          <w:bdr w:val="none" w:sz="0" w:space="0" w:color="auto" w:frame="1"/>
          <w:lang w:eastAsia="et-EE"/>
        </w:rPr>
        <w:t>kirjalik bioturvalisuse kava</w:t>
      </w:r>
      <w:r>
        <w:rPr>
          <w:bdr w:val="none" w:sz="0" w:space="0" w:color="auto" w:frame="1"/>
          <w:lang w:eastAsia="et-EE"/>
        </w:rPr>
        <w:t>.</w:t>
      </w:r>
    </w:p>
    <w:bookmarkEnd w:id="54"/>
    <w:p w14:paraId="7F3E9517" w14:textId="77777777" w:rsidR="00F341EE" w:rsidRPr="00DA50D0" w:rsidRDefault="00F341EE" w:rsidP="006B6F18">
      <w:pPr>
        <w:spacing w:line="240" w:lineRule="auto"/>
        <w:rPr>
          <w:bdr w:val="none" w:sz="0" w:space="0" w:color="auto" w:frame="1"/>
          <w:lang w:eastAsia="et-EE"/>
        </w:rPr>
      </w:pPr>
    </w:p>
    <w:p w14:paraId="4837BB48" w14:textId="77777777" w:rsidR="000B7D98" w:rsidRDefault="000B7D98" w:rsidP="006B6F18">
      <w:pPr>
        <w:spacing w:line="240" w:lineRule="auto"/>
      </w:pPr>
      <w:r w:rsidRPr="00643561">
        <w:t>(4) Hulkuvate loomade hoiukodudesse paigutamisega tegeleva varjupaiga pidaja</w:t>
      </w:r>
      <w:r w:rsidRPr="00643561" w:rsidDel="003B50F8">
        <w:rPr>
          <w:bdr w:val="none" w:sz="0" w:space="0" w:color="auto" w:frame="1"/>
          <w:lang w:eastAsia="et-EE"/>
        </w:rPr>
        <w:t xml:space="preserve"> </w:t>
      </w:r>
      <w:r w:rsidRPr="00643561">
        <w:t>tegevusloa</w:t>
      </w:r>
      <w:r>
        <w:t xml:space="preserve"> taotlus peab lisaks majandustegevuse seadustiku üldosa seaduse § 19 lõikes 2 sätestatud andmetele sisaldama järgmisi andmeid ja dokumente:</w:t>
      </w:r>
    </w:p>
    <w:p w14:paraId="1D18A0C9" w14:textId="04568B04" w:rsidR="000B7D98" w:rsidRDefault="000B7D98" w:rsidP="006B6F18">
      <w:pPr>
        <w:spacing w:line="240" w:lineRule="auto"/>
      </w:pPr>
      <w:r>
        <w:t>1) karantiiniaja vältel varjupaigas peetava hulkuva looma</w:t>
      </w:r>
      <w:r w:rsidRPr="00022F0B">
        <w:t xml:space="preserve"> </w:t>
      </w:r>
      <w:r>
        <w:t>pidamise ruumi ning loomaga tutvumise või tema tuvastamise ruumi asukoha aadress;</w:t>
      </w:r>
    </w:p>
    <w:p w14:paraId="54DCFA83" w14:textId="77777777" w:rsidR="000B7D98" w:rsidRDefault="000B7D98" w:rsidP="006B6F18">
      <w:pPr>
        <w:spacing w:line="240" w:lineRule="auto"/>
      </w:pPr>
      <w:r>
        <w:t>2) varjupaigas peetavate loomade liik ja maksimaalne täiskasvanud loomade arv loomaliikide kaupa;</w:t>
      </w:r>
    </w:p>
    <w:p w14:paraId="3C8355F9" w14:textId="77777777" w:rsidR="000B7D98" w:rsidRDefault="000B7D98" w:rsidP="006B6F18">
      <w:pPr>
        <w:spacing w:line="240" w:lineRule="auto"/>
      </w:pPr>
      <w:r>
        <w:t>3) hoiukodus peetavate loomade liik ja maksimaalne täiskasvanud loomade arv loomaliikide kaupa;</w:t>
      </w:r>
    </w:p>
    <w:p w14:paraId="1585F7E4" w14:textId="77777777" w:rsidR="000B7D98" w:rsidRPr="00B87DA4" w:rsidRDefault="000B7D98" w:rsidP="006B6F18">
      <w:pPr>
        <w:spacing w:line="240" w:lineRule="auto"/>
      </w:pPr>
      <w:r>
        <w:t>4) kirjalik bioturvalisuse kava.</w:t>
      </w:r>
    </w:p>
    <w:p w14:paraId="4F83B5C7" w14:textId="77777777" w:rsidR="000B7D98" w:rsidRPr="00DA50D0" w:rsidRDefault="000B7D98" w:rsidP="006B6F18">
      <w:pPr>
        <w:spacing w:line="240" w:lineRule="auto"/>
        <w:rPr>
          <w:bdr w:val="none" w:sz="0" w:space="0" w:color="auto" w:frame="1"/>
          <w:lang w:eastAsia="et-EE"/>
        </w:rPr>
      </w:pPr>
    </w:p>
    <w:p w14:paraId="0AE165DE" w14:textId="77777777" w:rsidR="000B7D98" w:rsidRDefault="000B7D98" w:rsidP="006B6F18">
      <w:pPr>
        <w:spacing w:line="240" w:lineRule="auto"/>
      </w:pPr>
      <w:r w:rsidRPr="00DA50D0">
        <w:t>(</w:t>
      </w:r>
      <w:r>
        <w:t>5</w:t>
      </w:r>
      <w:r w:rsidRPr="00DA50D0">
        <w:t xml:space="preserve">) Koerte, kasside ja valgetuhkrute teise liikmesriiki viimisega tegeleva varjupaiga pidaja tegevusloa taotlus peab lisaks majandustegevuse seadustiku üldosa seaduse </w:t>
      </w:r>
      <w:r w:rsidRPr="00DA50D0">
        <w:rPr>
          <w:bdr w:val="none" w:sz="0" w:space="0" w:color="auto" w:frame="1"/>
          <w:lang w:eastAsia="et-EE"/>
        </w:rPr>
        <w:t>§ 19 lõikes 2 sätestatud andmetele</w:t>
      </w:r>
      <w:r w:rsidRPr="00DA50D0">
        <w:t xml:space="preserve"> sisaldama</w:t>
      </w:r>
      <w:r>
        <w:t xml:space="preserve"> järgmisi andmeid ja dokumente:</w:t>
      </w:r>
    </w:p>
    <w:p w14:paraId="040DAF92" w14:textId="77777777" w:rsidR="000B7D98" w:rsidRDefault="000B7D98" w:rsidP="006B6F18">
      <w:pPr>
        <w:spacing w:line="240" w:lineRule="auto"/>
      </w:pPr>
      <w:r>
        <w:t>1)</w:t>
      </w:r>
      <w:r w:rsidRPr="00DA50D0">
        <w:t xml:space="preserve"> Euroopa Parlamendi ja nõukogu määruse (EL) 2016/429 loomataudide kohta, millega muudetakse teatavaid loomatervise valdkonna õigusakte või tunnistatakse need kehtetuks (loomatervise määrus) (ELT L 84, 31.03.2016, lk 1–208), artikli 96 lõikes 1 nimetatud asjakohased andmed</w:t>
      </w:r>
      <w:r>
        <w:t>;</w:t>
      </w:r>
    </w:p>
    <w:p w14:paraId="1C15372D" w14:textId="60AAFC30" w:rsidR="000B7D98" w:rsidRDefault="000B7D98" w:rsidP="006B6F18">
      <w:pPr>
        <w:spacing w:line="240" w:lineRule="auto"/>
      </w:pPr>
      <w:r>
        <w:t xml:space="preserve">2) hoiukodu </w:t>
      </w:r>
      <w:r w:rsidR="00F629EB">
        <w:t>kasutamise korral</w:t>
      </w:r>
      <w:r>
        <w:t xml:space="preserve"> hoiukodus peetavate loomade liik ning maksimaalne täiskasvanud loomade arv loomaliikide kaupa;</w:t>
      </w:r>
    </w:p>
    <w:p w14:paraId="74F28998" w14:textId="77777777" w:rsidR="000B7D98" w:rsidRDefault="000B7D98" w:rsidP="006B6F18">
      <w:pPr>
        <w:spacing w:line="240" w:lineRule="auto"/>
      </w:pPr>
      <w:r>
        <w:t>3) kirjalik bioturvalisuse kava</w:t>
      </w:r>
      <w:r w:rsidRPr="00DA50D0">
        <w:t>.</w:t>
      </w:r>
    </w:p>
    <w:p w14:paraId="1E0641B2" w14:textId="77777777" w:rsidR="00A2572D" w:rsidRPr="00B64549" w:rsidRDefault="00A2572D" w:rsidP="006B6F18">
      <w:pPr>
        <w:spacing w:line="240" w:lineRule="auto"/>
        <w:rPr>
          <w:bdr w:val="none" w:sz="0" w:space="0" w:color="auto" w:frame="1"/>
          <w:lang w:eastAsia="et-EE"/>
        </w:rPr>
      </w:pPr>
    </w:p>
    <w:p w14:paraId="7B95070C" w14:textId="6874C3B1" w:rsidR="002D4A32" w:rsidRPr="00B64549" w:rsidRDefault="002D4A32" w:rsidP="006B6F18">
      <w:pPr>
        <w:spacing w:line="240" w:lineRule="auto"/>
        <w:rPr>
          <w:bdr w:val="none" w:sz="0" w:space="0" w:color="auto" w:frame="1"/>
          <w:lang w:eastAsia="et-EE"/>
        </w:rPr>
      </w:pPr>
      <w:r w:rsidRPr="00B64549">
        <w:rPr>
          <w:bdr w:val="none" w:sz="0" w:space="0" w:color="auto" w:frame="1"/>
          <w:lang w:eastAsia="et-EE"/>
        </w:rPr>
        <w:t>(</w:t>
      </w:r>
      <w:r w:rsidR="00756941">
        <w:rPr>
          <w:bdr w:val="none" w:sz="0" w:space="0" w:color="auto" w:frame="1"/>
          <w:lang w:eastAsia="et-EE"/>
        </w:rPr>
        <w:t>6</w:t>
      </w:r>
      <w:r w:rsidRPr="00B64549">
        <w:rPr>
          <w:bdr w:val="none" w:sz="0" w:space="0" w:color="auto" w:frame="1"/>
          <w:lang w:eastAsia="et-EE"/>
        </w:rPr>
        <w:t>) Käesoleva paragrahvi</w:t>
      </w:r>
      <w:r w:rsidR="00A90782">
        <w:rPr>
          <w:bdr w:val="none" w:sz="0" w:space="0" w:color="auto" w:frame="1"/>
          <w:lang w:eastAsia="et-EE"/>
        </w:rPr>
        <w:t xml:space="preserve"> lõi</w:t>
      </w:r>
      <w:r w:rsidR="00237828">
        <w:rPr>
          <w:bdr w:val="none" w:sz="0" w:space="0" w:color="auto" w:frame="1"/>
          <w:lang w:eastAsia="et-EE"/>
        </w:rPr>
        <w:t>getes</w:t>
      </w:r>
      <w:r w:rsidR="00A90782">
        <w:rPr>
          <w:bdr w:val="none" w:sz="0" w:space="0" w:color="auto" w:frame="1"/>
          <w:lang w:eastAsia="et-EE"/>
        </w:rPr>
        <w:t xml:space="preserve"> 3</w:t>
      </w:r>
      <w:r w:rsidR="00237828">
        <w:rPr>
          <w:bdr w:val="none" w:sz="0" w:space="0" w:color="auto" w:frame="1"/>
          <w:lang w:eastAsia="et-EE"/>
        </w:rPr>
        <w:t xml:space="preserve"> ja </w:t>
      </w:r>
      <w:r w:rsidR="00756941">
        <w:rPr>
          <w:bdr w:val="none" w:sz="0" w:space="0" w:color="auto" w:frame="1"/>
          <w:lang w:eastAsia="et-EE"/>
        </w:rPr>
        <w:t>4</w:t>
      </w:r>
      <w:r w:rsidRPr="00B64549">
        <w:rPr>
          <w:bdr w:val="none" w:sz="0" w:space="0" w:color="auto" w:frame="1"/>
          <w:lang w:eastAsia="et-EE"/>
        </w:rPr>
        <w:t xml:space="preserve"> nimetatud</w:t>
      </w:r>
      <w:r w:rsidR="00A90782">
        <w:rPr>
          <w:bdr w:val="none" w:sz="0" w:space="0" w:color="auto" w:frame="1"/>
          <w:lang w:eastAsia="et-EE"/>
        </w:rPr>
        <w:t xml:space="preserve"> </w:t>
      </w:r>
      <w:r w:rsidR="00237828">
        <w:rPr>
          <w:bdr w:val="none" w:sz="0" w:space="0" w:color="auto" w:frame="1"/>
          <w:lang w:eastAsia="et-EE"/>
        </w:rPr>
        <w:t>ning</w:t>
      </w:r>
      <w:r w:rsidR="00A90782">
        <w:rPr>
          <w:bdr w:val="none" w:sz="0" w:space="0" w:color="auto" w:frame="1"/>
          <w:lang w:eastAsia="et-EE"/>
        </w:rPr>
        <w:t xml:space="preserve"> lõikes </w:t>
      </w:r>
      <w:r w:rsidR="00756941">
        <w:rPr>
          <w:bdr w:val="none" w:sz="0" w:space="0" w:color="auto" w:frame="1"/>
          <w:lang w:eastAsia="et-EE"/>
        </w:rPr>
        <w:t>5</w:t>
      </w:r>
      <w:r w:rsidR="00A90782">
        <w:rPr>
          <w:bdr w:val="none" w:sz="0" w:space="0" w:color="auto" w:frame="1"/>
          <w:lang w:eastAsia="et-EE"/>
        </w:rPr>
        <w:t xml:space="preserve"> viidatud</w:t>
      </w:r>
      <w:r w:rsidR="00EF5F2C">
        <w:rPr>
          <w:bdr w:val="none" w:sz="0" w:space="0" w:color="auto" w:frame="1"/>
          <w:lang w:eastAsia="et-EE"/>
        </w:rPr>
        <w:t xml:space="preserve"> ja nimetatud</w:t>
      </w:r>
      <w:r w:rsidR="00A90782">
        <w:rPr>
          <w:bdr w:val="none" w:sz="0" w:space="0" w:color="auto" w:frame="1"/>
          <w:lang w:eastAsia="et-EE"/>
        </w:rPr>
        <w:t xml:space="preserve"> </w:t>
      </w:r>
      <w:r w:rsidRPr="00B64549">
        <w:rPr>
          <w:bdr w:val="none" w:sz="0" w:space="0" w:color="auto" w:frame="1"/>
          <w:lang w:eastAsia="et-EE"/>
        </w:rPr>
        <w:t xml:space="preserve">andmed kantakse </w:t>
      </w:r>
      <w:r w:rsidRPr="00632E65">
        <w:rPr>
          <w:bdr w:val="none" w:sz="0" w:space="0" w:color="auto" w:frame="1"/>
          <w:lang w:eastAsia="et-EE"/>
        </w:rPr>
        <w:t>põllumajandusloomade</w:t>
      </w:r>
      <w:r w:rsidRPr="00B64549">
        <w:rPr>
          <w:bdr w:val="none" w:sz="0" w:space="0" w:color="auto" w:frame="1"/>
          <w:lang w:eastAsia="et-EE"/>
        </w:rPr>
        <w:t xml:space="preserve"> registrisse.</w:t>
      </w:r>
    </w:p>
    <w:p w14:paraId="461CA73D" w14:textId="77777777" w:rsidR="005D68D3" w:rsidRPr="00B64549" w:rsidRDefault="005D68D3" w:rsidP="006B6F18">
      <w:pPr>
        <w:spacing w:line="240" w:lineRule="auto"/>
        <w:rPr>
          <w:bCs/>
          <w:bdr w:val="none" w:sz="0" w:space="0" w:color="auto" w:frame="1"/>
          <w:lang w:eastAsia="et-EE"/>
        </w:rPr>
      </w:pPr>
    </w:p>
    <w:p w14:paraId="10E5DEA4" w14:textId="7BF01A58" w:rsidR="00BC340A" w:rsidRPr="00B64549" w:rsidRDefault="00BC340A" w:rsidP="006B6F18">
      <w:pPr>
        <w:spacing w:line="240" w:lineRule="auto"/>
      </w:pPr>
      <w:r w:rsidRPr="00B64549">
        <w:t>(</w:t>
      </w:r>
      <w:r w:rsidR="00756941">
        <w:t>7</w:t>
      </w:r>
      <w:r w:rsidRPr="00B64549">
        <w:t xml:space="preserve">) </w:t>
      </w:r>
      <w:r w:rsidR="008F5441">
        <w:t>Käesoleva paragrahvi</w:t>
      </w:r>
      <w:r w:rsidRPr="00B64549">
        <w:t xml:space="preserve"> lõi</w:t>
      </w:r>
      <w:r w:rsidR="00B17DA1" w:rsidRPr="00B64549">
        <w:t>getes</w:t>
      </w:r>
      <w:r w:rsidRPr="00B64549">
        <w:t xml:space="preserve"> </w:t>
      </w:r>
      <w:r w:rsidR="00B17DA1" w:rsidRPr="00B64549">
        <w:t>3</w:t>
      </w:r>
      <w:r w:rsidR="00165C33">
        <w:t>–5</w:t>
      </w:r>
      <w:r w:rsidRPr="00B64549">
        <w:t xml:space="preserve"> nimetatud tegevusloa taotluse lahendamise eest riigilõivu</w:t>
      </w:r>
      <w:r w:rsidR="00966EB5">
        <w:t xml:space="preserve"> ei tasuta</w:t>
      </w:r>
      <w:r w:rsidRPr="00B64549">
        <w:t>.</w:t>
      </w:r>
    </w:p>
    <w:p w14:paraId="197122E9" w14:textId="77777777" w:rsidR="00F943E3" w:rsidRPr="00B64549" w:rsidRDefault="00F943E3" w:rsidP="006B6F18">
      <w:pPr>
        <w:spacing w:line="240" w:lineRule="auto"/>
      </w:pPr>
    </w:p>
    <w:p w14:paraId="72ACD9B9" w14:textId="70DCE381" w:rsidR="00F943E3" w:rsidRPr="00B64549" w:rsidRDefault="00F943E3" w:rsidP="006B6F18">
      <w:pPr>
        <w:spacing w:line="240" w:lineRule="auto"/>
        <w:rPr>
          <w:b/>
          <w:bCs/>
        </w:rPr>
      </w:pPr>
      <w:r w:rsidRPr="00B64549">
        <w:rPr>
          <w:b/>
          <w:bCs/>
        </w:rPr>
        <w:t xml:space="preserve">§ </w:t>
      </w:r>
      <w:r w:rsidR="008C5683" w:rsidRPr="00B64549">
        <w:rPr>
          <w:b/>
          <w:bCs/>
        </w:rPr>
        <w:t>5</w:t>
      </w:r>
      <w:r w:rsidR="008C5683" w:rsidRPr="00B64549">
        <w:rPr>
          <w:b/>
          <w:bCs/>
          <w:vertAlign w:val="superscript"/>
        </w:rPr>
        <w:t>6</w:t>
      </w:r>
      <w:r w:rsidRPr="00B64549">
        <w:rPr>
          <w:b/>
          <w:bCs/>
        </w:rPr>
        <w:t>. Varjupaiga pidaja tegevusloa kontrolliese</w:t>
      </w:r>
    </w:p>
    <w:p w14:paraId="6C2993A7" w14:textId="77777777" w:rsidR="00F943E3" w:rsidRPr="00B64549" w:rsidRDefault="00F943E3" w:rsidP="006B6F18">
      <w:pPr>
        <w:spacing w:line="240" w:lineRule="auto"/>
      </w:pPr>
    </w:p>
    <w:p w14:paraId="6EB36169" w14:textId="2448C6B4" w:rsidR="00F943E3" w:rsidRDefault="00F943E3" w:rsidP="006B6F18">
      <w:pPr>
        <w:spacing w:line="240" w:lineRule="auto"/>
      </w:pPr>
      <w:r w:rsidRPr="00B64549">
        <w:t>Varjupaiga pidajale antakse tegevusluba, kui tema varjupaik vastab käesoleva seaduse ja selle alusel kehtestatud õigusakti nõuetele.</w:t>
      </w:r>
    </w:p>
    <w:p w14:paraId="7EE53415" w14:textId="77777777" w:rsidR="00337BAE" w:rsidRDefault="00337BAE" w:rsidP="006B6F18">
      <w:pPr>
        <w:spacing w:line="240" w:lineRule="auto"/>
        <w:rPr>
          <w:b/>
          <w:bdr w:val="none" w:sz="0" w:space="0" w:color="auto" w:frame="1"/>
          <w:lang w:eastAsia="et-EE"/>
        </w:rPr>
      </w:pPr>
    </w:p>
    <w:p w14:paraId="3E43B5AE" w14:textId="5D4648E8" w:rsidR="00337BAE" w:rsidRPr="007300B9" w:rsidRDefault="00337BAE" w:rsidP="006B6F18">
      <w:pPr>
        <w:spacing w:line="240" w:lineRule="auto"/>
        <w:rPr>
          <w:b/>
        </w:rPr>
      </w:pPr>
      <w:r w:rsidRPr="007300B9">
        <w:rPr>
          <w:b/>
          <w:bdr w:val="none" w:sz="0" w:space="0" w:color="auto" w:frame="1"/>
          <w:lang w:eastAsia="et-EE"/>
        </w:rPr>
        <w:t>§ 5</w:t>
      </w:r>
      <w:r>
        <w:rPr>
          <w:b/>
          <w:bdr w:val="none" w:sz="0" w:space="0" w:color="auto" w:frame="1"/>
          <w:vertAlign w:val="superscript"/>
          <w:lang w:eastAsia="et-EE"/>
        </w:rPr>
        <w:t>7</w:t>
      </w:r>
      <w:r w:rsidRPr="007300B9">
        <w:rPr>
          <w:b/>
          <w:bdr w:val="none" w:sz="0" w:space="0" w:color="auto" w:frame="1"/>
          <w:lang w:eastAsia="et-EE"/>
        </w:rPr>
        <w:t xml:space="preserve">. </w:t>
      </w:r>
      <w:r w:rsidRPr="007300B9">
        <w:rPr>
          <w:b/>
          <w:bCs/>
        </w:rPr>
        <w:t>Hulkuvate loomade hoiukodudesse paigutamisega tegeleva varjupaiga pidaja tegevusloa kontrolliese</w:t>
      </w:r>
    </w:p>
    <w:p w14:paraId="469DA954" w14:textId="77777777" w:rsidR="00337BAE" w:rsidRPr="00044022" w:rsidRDefault="00337BAE" w:rsidP="006B6F18">
      <w:pPr>
        <w:spacing w:line="240" w:lineRule="auto"/>
        <w:rPr>
          <w:bCs/>
        </w:rPr>
      </w:pPr>
    </w:p>
    <w:p w14:paraId="7E0CEBCC" w14:textId="42B17C95" w:rsidR="00337BAE" w:rsidRPr="00337BAE" w:rsidRDefault="00337BAE" w:rsidP="006B6F18">
      <w:pPr>
        <w:spacing w:line="240" w:lineRule="auto"/>
        <w:rPr>
          <w:bCs/>
          <w:bdr w:val="none" w:sz="0" w:space="0" w:color="auto" w:frame="1"/>
          <w:lang w:eastAsia="et-EE"/>
        </w:rPr>
      </w:pPr>
      <w:r w:rsidRPr="007300B9">
        <w:t>Hulkuvate loomade hoiukodudesse paigutamisega tegeleva</w:t>
      </w:r>
      <w:del w:id="56" w:author="Aili Sandre - JUSTDIGI" w:date="2026-01-27T09:11:00Z" w16du:dateUtc="2026-01-27T07:11:00Z">
        <w:r w:rsidRPr="007300B9" w:rsidDel="00706DED">
          <w:delText>le</w:delText>
        </w:r>
      </w:del>
      <w:r w:rsidRPr="007300B9">
        <w:t xml:space="preserve"> varjupaiga pidajale</w:t>
      </w:r>
      <w:r w:rsidRPr="007300B9">
        <w:rPr>
          <w:bCs/>
        </w:rPr>
        <w:t xml:space="preserve"> antakse tegevusluba, kui tema varjupaik vastab käesoleva seaduse ja selle alusel kehtestatud õigusakti nõuetele.</w:t>
      </w:r>
    </w:p>
    <w:p w14:paraId="4F9E6BD0" w14:textId="77777777" w:rsidR="00F943E3" w:rsidRPr="00B64549" w:rsidRDefault="00F943E3" w:rsidP="006B6F18">
      <w:pPr>
        <w:spacing w:line="240" w:lineRule="auto"/>
      </w:pPr>
    </w:p>
    <w:p w14:paraId="3EBEB60B" w14:textId="3DBBB4FB" w:rsidR="00F943E3" w:rsidRPr="00B64549" w:rsidRDefault="00F943E3" w:rsidP="006B6F18">
      <w:pPr>
        <w:spacing w:line="240" w:lineRule="auto"/>
        <w:rPr>
          <w:b/>
          <w:bCs/>
        </w:rPr>
      </w:pPr>
      <w:r w:rsidRPr="00B64549">
        <w:rPr>
          <w:b/>
          <w:bCs/>
        </w:rPr>
        <w:t xml:space="preserve">§ </w:t>
      </w:r>
      <w:r w:rsidR="008C5683" w:rsidRPr="00B64549">
        <w:rPr>
          <w:b/>
          <w:bCs/>
        </w:rPr>
        <w:t>5</w:t>
      </w:r>
      <w:r w:rsidR="00337BAE">
        <w:rPr>
          <w:b/>
          <w:bCs/>
          <w:vertAlign w:val="superscript"/>
        </w:rPr>
        <w:t>8</w:t>
      </w:r>
      <w:r w:rsidRPr="00B64549">
        <w:rPr>
          <w:b/>
          <w:bCs/>
        </w:rPr>
        <w:t>. Koerte, kasside ja valgetuhkrute teise liikmesriiki viimisega tegeleva varjupaiga pidaja tegevusloa kontrolliese</w:t>
      </w:r>
    </w:p>
    <w:p w14:paraId="355AA255" w14:textId="77777777" w:rsidR="00F943E3" w:rsidRPr="00B64549" w:rsidRDefault="00F943E3" w:rsidP="006B6F18">
      <w:pPr>
        <w:spacing w:line="240" w:lineRule="auto"/>
      </w:pPr>
    </w:p>
    <w:p w14:paraId="50B4AF87" w14:textId="57AFE5B1" w:rsidR="00F943E3" w:rsidRPr="00B64549" w:rsidRDefault="00F943E3" w:rsidP="006B6F18">
      <w:pPr>
        <w:spacing w:line="240" w:lineRule="auto"/>
      </w:pPr>
      <w:r w:rsidRPr="00B64549">
        <w:t>Koerte, kasside ja valgetuhkrute teise liikmesriiki viimisega tegeleva</w:t>
      </w:r>
      <w:del w:id="57" w:author="Aili Sandre - JUSTDIGI" w:date="2026-01-27T09:11:00Z" w16du:dateUtc="2026-01-27T07:11:00Z">
        <w:r w:rsidRPr="00B64549" w:rsidDel="00706DED">
          <w:delText>le</w:delText>
        </w:r>
      </w:del>
      <w:r w:rsidRPr="00B64549">
        <w:t xml:space="preserve"> varjupaiga pidajale antakse tegevusluba, kui tema varjupaik vastab käesoleva seaduse ja selle alusel kehtestatud õigusakti nõuetele ning komisjoni delegeeritud määruse (EÜ) 2019/2035 artiklis 11 sätestatud nõuetele.</w:t>
      </w:r>
    </w:p>
    <w:p w14:paraId="08B1F1BF" w14:textId="77777777" w:rsidR="003E7DED" w:rsidRPr="00B64549" w:rsidRDefault="003E7DED" w:rsidP="006B6F18">
      <w:pPr>
        <w:spacing w:line="240" w:lineRule="auto"/>
        <w:rPr>
          <w:bCs/>
          <w:bdr w:val="none" w:sz="0" w:space="0" w:color="auto" w:frame="1"/>
          <w:lang w:eastAsia="et-EE"/>
        </w:rPr>
      </w:pPr>
    </w:p>
    <w:p w14:paraId="18513183" w14:textId="77777777" w:rsidR="001D4687" w:rsidRPr="00B64549" w:rsidRDefault="001D4687" w:rsidP="006B6F18">
      <w:pPr>
        <w:spacing w:line="240" w:lineRule="auto"/>
        <w:rPr>
          <w:b/>
          <w:bdr w:val="none" w:sz="0" w:space="0" w:color="auto" w:frame="1"/>
          <w:lang w:eastAsia="et-EE"/>
        </w:rPr>
      </w:pPr>
      <w:r w:rsidRPr="007300B9">
        <w:rPr>
          <w:b/>
          <w:bdr w:val="none" w:sz="0" w:space="0" w:color="auto" w:frame="1"/>
          <w:lang w:eastAsia="et-EE"/>
        </w:rPr>
        <w:t>§ 5</w:t>
      </w:r>
      <w:r w:rsidRPr="007300B9">
        <w:rPr>
          <w:b/>
          <w:bdr w:val="none" w:sz="0" w:space="0" w:color="auto" w:frame="1"/>
          <w:vertAlign w:val="superscript"/>
          <w:lang w:eastAsia="et-EE"/>
        </w:rPr>
        <w:t>9</w:t>
      </w:r>
      <w:r w:rsidRPr="007300B9">
        <w:rPr>
          <w:b/>
          <w:bdr w:val="none" w:sz="0" w:space="0" w:color="auto" w:frame="1"/>
          <w:lang w:eastAsia="et-EE"/>
        </w:rPr>
        <w:t xml:space="preserve">. Varjupaiga pidaja tegevusloale, </w:t>
      </w:r>
      <w:r w:rsidRPr="007300B9">
        <w:rPr>
          <w:b/>
          <w:bCs/>
        </w:rPr>
        <w:t>hulkuvate loomade hoiukodudesse paigutamisega tegeleva varjupaiga pidaja tegevusloale ning</w:t>
      </w:r>
      <w:r w:rsidRPr="007300B9" w:rsidDel="003B50F8">
        <w:rPr>
          <w:b/>
          <w:bCs/>
          <w:bdr w:val="none" w:sz="0" w:space="0" w:color="auto" w:frame="1"/>
          <w:lang w:eastAsia="et-EE"/>
        </w:rPr>
        <w:t xml:space="preserve"> </w:t>
      </w:r>
      <w:r w:rsidRPr="007300B9">
        <w:rPr>
          <w:b/>
          <w:bdr w:val="none" w:sz="0" w:space="0" w:color="auto" w:frame="1"/>
          <w:lang w:eastAsia="et-EE"/>
        </w:rPr>
        <w:t>koerte, kasside ja valgetuhkrute teise liikmesriiki viimisega tegeleva varjupaiga pidaja tegevusloale lisatavad kõrvaltingimused</w:t>
      </w:r>
    </w:p>
    <w:p w14:paraId="7DE51AB8" w14:textId="77777777" w:rsidR="001D4687" w:rsidRPr="00B64549" w:rsidRDefault="001D4687" w:rsidP="006B6F18">
      <w:pPr>
        <w:spacing w:line="240" w:lineRule="auto"/>
        <w:rPr>
          <w:b/>
          <w:bdr w:val="none" w:sz="0" w:space="0" w:color="auto" w:frame="1"/>
          <w:lang w:eastAsia="et-EE"/>
        </w:rPr>
      </w:pPr>
    </w:p>
    <w:p w14:paraId="593F0485" w14:textId="77777777" w:rsidR="001D4687" w:rsidRPr="00B64549" w:rsidRDefault="001D4687" w:rsidP="006B6F18">
      <w:pPr>
        <w:spacing w:line="240" w:lineRule="auto"/>
        <w:rPr>
          <w:bCs/>
          <w:bdr w:val="none" w:sz="0" w:space="0" w:color="auto" w:frame="1"/>
          <w:lang w:eastAsia="et-EE"/>
        </w:rPr>
      </w:pPr>
      <w:bookmarkStart w:id="58" w:name="_Hlk206671117"/>
      <w:r w:rsidRPr="00B64549">
        <w:rPr>
          <w:bCs/>
          <w:bdr w:val="none" w:sz="0" w:space="0" w:color="auto" w:frame="1"/>
          <w:lang w:eastAsia="et-EE"/>
        </w:rPr>
        <w:t>Tegevusloale lisatakse järgmised kõrvaltingimused:</w:t>
      </w:r>
    </w:p>
    <w:p w14:paraId="619D4FEF" w14:textId="77777777" w:rsidR="001D4687" w:rsidRPr="00B64549" w:rsidRDefault="001D4687" w:rsidP="006B6F18">
      <w:pPr>
        <w:spacing w:line="240" w:lineRule="auto"/>
        <w:rPr>
          <w:bCs/>
          <w:bdr w:val="none" w:sz="0" w:space="0" w:color="auto" w:frame="1"/>
          <w:lang w:eastAsia="et-EE"/>
        </w:rPr>
      </w:pPr>
      <w:r w:rsidRPr="00B64549">
        <w:rPr>
          <w:bCs/>
          <w:bdr w:val="none" w:sz="0" w:space="0" w:color="auto" w:frame="1"/>
          <w:lang w:eastAsia="et-EE"/>
        </w:rPr>
        <w:t>1) varjupaigas</w:t>
      </w:r>
      <w:r>
        <w:rPr>
          <w:bCs/>
          <w:bdr w:val="none" w:sz="0" w:space="0" w:color="auto" w:frame="1"/>
          <w:lang w:eastAsia="et-EE"/>
        </w:rPr>
        <w:t xml:space="preserve"> või hoiukodus</w:t>
      </w:r>
      <w:r w:rsidRPr="00B64549">
        <w:rPr>
          <w:bCs/>
          <w:bdr w:val="none" w:sz="0" w:space="0" w:color="auto" w:frame="1"/>
          <w:lang w:eastAsia="et-EE"/>
        </w:rPr>
        <w:t xml:space="preserve"> </w:t>
      </w:r>
      <w:r>
        <w:rPr>
          <w:bCs/>
          <w:bdr w:val="none" w:sz="0" w:space="0" w:color="auto" w:frame="1"/>
          <w:lang w:eastAsia="et-EE"/>
        </w:rPr>
        <w:t xml:space="preserve">peetava </w:t>
      </w:r>
      <w:r w:rsidRPr="00B64549">
        <w:rPr>
          <w:bCs/>
          <w:bdr w:val="none" w:sz="0" w:space="0" w:color="auto" w:frame="1"/>
          <w:lang w:eastAsia="et-EE"/>
        </w:rPr>
        <w:t>looma hooldamise eest vastutava isiku nimi</w:t>
      </w:r>
      <w:r>
        <w:rPr>
          <w:bCs/>
          <w:bdr w:val="none" w:sz="0" w:space="0" w:color="auto" w:frame="1"/>
          <w:lang w:eastAsia="et-EE"/>
        </w:rPr>
        <w:t xml:space="preserve"> ja isikukood või isikukoodi puudumise korral sünniaeg</w:t>
      </w:r>
      <w:r w:rsidRPr="00B64549">
        <w:rPr>
          <w:bCs/>
          <w:bdr w:val="none" w:sz="0" w:space="0" w:color="auto" w:frame="1"/>
          <w:lang w:eastAsia="et-EE"/>
        </w:rPr>
        <w:t xml:space="preserve"> </w:t>
      </w:r>
      <w:r>
        <w:rPr>
          <w:bCs/>
          <w:bdr w:val="none" w:sz="0" w:space="0" w:color="auto" w:frame="1"/>
          <w:lang w:eastAsia="et-EE"/>
        </w:rPr>
        <w:t>ning</w:t>
      </w:r>
      <w:r w:rsidRPr="00B64549">
        <w:rPr>
          <w:bCs/>
          <w:bdr w:val="none" w:sz="0" w:space="0" w:color="auto" w:frame="1"/>
          <w:lang w:eastAsia="et-EE"/>
        </w:rPr>
        <w:t xml:space="preserve"> kontaktandmed;</w:t>
      </w:r>
    </w:p>
    <w:p w14:paraId="6B107A0F" w14:textId="34FC5BB7" w:rsidR="001D4687" w:rsidRPr="00B64549" w:rsidRDefault="001D4687" w:rsidP="006B6F18">
      <w:pPr>
        <w:spacing w:line="240" w:lineRule="auto"/>
        <w:rPr>
          <w:bCs/>
          <w:bdr w:val="none" w:sz="0" w:space="0" w:color="auto" w:frame="1"/>
          <w:lang w:eastAsia="et-EE"/>
        </w:rPr>
      </w:pPr>
      <w:r w:rsidRPr="007300B9">
        <w:rPr>
          <w:bCs/>
          <w:bdr w:val="none" w:sz="0" w:space="0" w:color="auto" w:frame="1"/>
          <w:lang w:eastAsia="et-EE"/>
        </w:rPr>
        <w:t xml:space="preserve">2) varjupaiga pidajale, </w:t>
      </w:r>
      <w:r w:rsidRPr="007300B9">
        <w:t>hulkuvate loomade hoiukodudesse paigutamisega tegeleva</w:t>
      </w:r>
      <w:del w:id="59" w:author="Aili Sandre - JUSTDIGI" w:date="2026-01-27T09:12:00Z" w16du:dateUtc="2026-01-27T07:12:00Z">
        <w:r w:rsidRPr="007300B9" w:rsidDel="00706DED">
          <w:delText>le</w:delText>
        </w:r>
      </w:del>
      <w:r w:rsidRPr="007300B9">
        <w:t xml:space="preserve"> varjupaiga pidajale või koerte, kasside ja valgetuhkrute teise liikmesriiki viimisega tegeleva</w:t>
      </w:r>
      <w:del w:id="60" w:author="Aili Sandre - JUSTDIGI" w:date="2026-01-27T09:12:00Z" w16du:dateUtc="2026-01-27T07:12:00Z">
        <w:r w:rsidRPr="007300B9" w:rsidDel="00706DED">
          <w:delText>le</w:delText>
        </w:r>
      </w:del>
      <w:r w:rsidRPr="007300B9">
        <w:t xml:space="preserve"> varjupaiga pidajale</w:t>
      </w:r>
      <w:r w:rsidRPr="007300B9">
        <w:rPr>
          <w:bCs/>
          <w:bdr w:val="none" w:sz="0" w:space="0" w:color="auto" w:frame="1"/>
          <w:lang w:eastAsia="et-EE"/>
        </w:rPr>
        <w:t xml:space="preserve"> teenust pakkuva selle veterinaararsti nimi ja isikukood või isikukoodi puudumise korral sünniaeg ning kontaktandmed, kelle pädevuses on osutada veterinaarteenust ning anda nõu varjupaigas või hoiukodus peetava looma tervise ja heaolu tagamiseks.</w:t>
      </w:r>
    </w:p>
    <w:bookmarkEnd w:id="58"/>
    <w:p w14:paraId="108BE895" w14:textId="36FA08B3" w:rsidR="007C109C" w:rsidRPr="00B64549" w:rsidRDefault="007C109C" w:rsidP="006B6F18">
      <w:pPr>
        <w:spacing w:line="240" w:lineRule="auto"/>
        <w:rPr>
          <w:bCs/>
          <w:bdr w:val="none" w:sz="0" w:space="0" w:color="auto" w:frame="1"/>
          <w:lang w:eastAsia="et-EE"/>
        </w:rPr>
      </w:pPr>
    </w:p>
    <w:bookmarkEnd w:id="55"/>
    <w:p w14:paraId="5D01746A" w14:textId="77777777" w:rsidR="001D4687" w:rsidRPr="00B64549" w:rsidRDefault="001D4687" w:rsidP="006B6F18">
      <w:pPr>
        <w:spacing w:line="240" w:lineRule="auto"/>
        <w:rPr>
          <w:b/>
          <w:bCs/>
        </w:rPr>
      </w:pPr>
      <w:r w:rsidRPr="00B64549">
        <w:rPr>
          <w:b/>
          <w:bCs/>
        </w:rPr>
        <w:t>§ 5</w:t>
      </w:r>
      <w:r>
        <w:rPr>
          <w:b/>
          <w:bCs/>
          <w:vertAlign w:val="superscript"/>
        </w:rPr>
        <w:t>10</w:t>
      </w:r>
      <w:r w:rsidRPr="00B64549">
        <w:rPr>
          <w:b/>
          <w:bCs/>
        </w:rPr>
        <w:t>. Varjupaiga</w:t>
      </w:r>
      <w:r>
        <w:rPr>
          <w:b/>
          <w:bCs/>
        </w:rPr>
        <w:t>s</w:t>
      </w:r>
      <w:r w:rsidRPr="00B64549">
        <w:rPr>
          <w:b/>
          <w:bCs/>
        </w:rPr>
        <w:t xml:space="preserve"> tööt</w:t>
      </w:r>
      <w:r>
        <w:rPr>
          <w:b/>
          <w:bCs/>
        </w:rPr>
        <w:t>av isik</w:t>
      </w:r>
    </w:p>
    <w:p w14:paraId="1BDBDF27" w14:textId="77777777" w:rsidR="001D4687" w:rsidRPr="00B64549" w:rsidRDefault="001D4687" w:rsidP="006B6F18">
      <w:pPr>
        <w:spacing w:line="240" w:lineRule="auto"/>
        <w:rPr>
          <w:b/>
          <w:bCs/>
        </w:rPr>
      </w:pPr>
    </w:p>
    <w:p w14:paraId="5D0C8A12" w14:textId="77777777" w:rsidR="001D4687" w:rsidRPr="00B64549" w:rsidRDefault="001D4687" w:rsidP="006B6F18">
      <w:pPr>
        <w:spacing w:line="240" w:lineRule="auto"/>
      </w:pPr>
      <w:r w:rsidRPr="00B64549">
        <w:t>(1) Varjupaigas peab kohapeal olema piisavalt töötajaid</w:t>
      </w:r>
      <w:r>
        <w:t xml:space="preserve"> või vabatahtlikke isikuid</w:t>
      </w:r>
      <w:r w:rsidRPr="00B64549">
        <w:t>, et tagada varjupaigas peetava looma nõuetekohane pidamine.</w:t>
      </w:r>
    </w:p>
    <w:p w14:paraId="4519C981" w14:textId="77777777" w:rsidR="001D4687" w:rsidRPr="00B64549" w:rsidRDefault="001D4687" w:rsidP="006B6F18">
      <w:pPr>
        <w:spacing w:line="240" w:lineRule="auto"/>
      </w:pPr>
    </w:p>
    <w:p w14:paraId="09542219" w14:textId="6BC5E872" w:rsidR="001D4687" w:rsidRDefault="001D4687" w:rsidP="006B6F18">
      <w:pPr>
        <w:spacing w:line="240" w:lineRule="auto"/>
      </w:pPr>
      <w:r w:rsidRPr="00257B82">
        <w:t>(2)</w:t>
      </w:r>
      <w:r w:rsidRPr="006E3A0C">
        <w:t xml:space="preserve"> Varjupaiga pidaja</w:t>
      </w:r>
      <w:r w:rsidRPr="006E3A0C">
        <w:rPr>
          <w:bCs/>
          <w:bdr w:val="none" w:sz="0" w:space="0" w:color="auto" w:frame="1"/>
          <w:lang w:eastAsia="et-EE"/>
        </w:rPr>
        <w:t xml:space="preserve">, </w:t>
      </w:r>
      <w:r w:rsidRPr="006E3A0C">
        <w:t>hulkuvate loomade hoiukodudesse paigutamisega tegelev</w:t>
      </w:r>
      <w:ins w:id="61" w:author="Aili Sandre - JUSTDIGI" w:date="2026-01-26T13:32:00Z" w16du:dateUtc="2026-01-26T11:32:00Z">
        <w:r w:rsidR="00454821">
          <w:t>a</w:t>
        </w:r>
      </w:ins>
      <w:r w:rsidRPr="006E3A0C">
        <w:t xml:space="preserve"> varjupaiga pidaja või koerte, kasside ja valgetuhkrute teise liikmesriiki viimisega tegelev</w:t>
      </w:r>
      <w:ins w:id="62" w:author="Aili Sandre - JUSTDIGI" w:date="2026-01-26T13:32:00Z" w16du:dateUtc="2026-01-26T11:32:00Z">
        <w:r w:rsidR="00454821">
          <w:t>a</w:t>
        </w:r>
      </w:ins>
      <w:r w:rsidRPr="006E3A0C">
        <w:t xml:space="preserve"> varjupaiga pidaja määrab oma varjupaigas või hoiukodus peetava looma hooldamise eest vastutava isiku, kellel on varasem töökogemus varjupaigas või hoiukodus peetava loomaliigiga ja tema hooldamisega.</w:t>
      </w:r>
    </w:p>
    <w:p w14:paraId="7BACD073" w14:textId="77777777" w:rsidR="001D4687" w:rsidRPr="00BA3079" w:rsidRDefault="001D4687" w:rsidP="006B6F18">
      <w:pPr>
        <w:spacing w:line="240" w:lineRule="auto"/>
        <w:rPr>
          <w:highlight w:val="yellow"/>
        </w:rPr>
      </w:pPr>
    </w:p>
    <w:p w14:paraId="2FC5D4E6" w14:textId="77777777" w:rsidR="001D4687" w:rsidRDefault="001D4687" w:rsidP="006B6F18">
      <w:pPr>
        <w:spacing w:line="240" w:lineRule="auto"/>
      </w:pPr>
      <w:bookmarkStart w:id="63" w:name="_Hlk206687154"/>
      <w:r>
        <w:t>(3) Looma hooldamise eest vastutav isik</w:t>
      </w:r>
      <w:r w:rsidRPr="00B64549">
        <w:t>:</w:t>
      </w:r>
    </w:p>
    <w:p w14:paraId="53853E9D" w14:textId="77777777" w:rsidR="001D4687" w:rsidRPr="00B64549" w:rsidRDefault="001D4687" w:rsidP="006B6F18">
      <w:pPr>
        <w:spacing w:line="240" w:lineRule="auto"/>
      </w:pPr>
      <w:r>
        <w:t xml:space="preserve">1) </w:t>
      </w:r>
      <w:r w:rsidRPr="00B64549">
        <w:t>vastutab varjupaigas</w:t>
      </w:r>
      <w:r>
        <w:t xml:space="preserve"> või hoiukodus</w:t>
      </w:r>
      <w:r w:rsidRPr="00B64549">
        <w:t xml:space="preserve"> peetava looma heaolu ja hooldamise eest;</w:t>
      </w:r>
    </w:p>
    <w:p w14:paraId="39BFFCAE" w14:textId="77777777" w:rsidR="001D4687" w:rsidRPr="00B64549" w:rsidRDefault="001D4687" w:rsidP="006B6F18">
      <w:pPr>
        <w:spacing w:line="240" w:lineRule="auto"/>
      </w:pPr>
      <w:r w:rsidRPr="00B64549">
        <w:t xml:space="preserve">2) vastutab selle eest, et </w:t>
      </w:r>
      <w:r>
        <w:t xml:space="preserve">varjupaigas või hoiukodus peetava </w:t>
      </w:r>
      <w:r w:rsidRPr="00B64549">
        <w:t>loomaga kokkupuutuv</w:t>
      </w:r>
      <w:r>
        <w:t>al</w:t>
      </w:r>
      <w:r w:rsidRPr="00B64549">
        <w:t xml:space="preserve"> töötaja</w:t>
      </w:r>
      <w:r>
        <w:t>l,</w:t>
      </w:r>
      <w:r w:rsidRPr="00B64549">
        <w:t xml:space="preserve"> vabatahtlik</w:t>
      </w:r>
      <w:r>
        <w:t>ul</w:t>
      </w:r>
      <w:r w:rsidRPr="00B64549">
        <w:t xml:space="preserve"> </w:t>
      </w:r>
      <w:r w:rsidRPr="006939F0">
        <w:t xml:space="preserve">isikul </w:t>
      </w:r>
      <w:r>
        <w:t xml:space="preserve">ja hoiukodu pakkujal </w:t>
      </w:r>
      <w:r w:rsidRPr="006939F0">
        <w:t>on asjakohased</w:t>
      </w:r>
      <w:r w:rsidRPr="00B64549">
        <w:t xml:space="preserve"> teadmis</w:t>
      </w:r>
      <w:r>
        <w:t>ed ja oskused looma tervise ja heaolu tagamiseks;</w:t>
      </w:r>
    </w:p>
    <w:p w14:paraId="154D6B6A" w14:textId="77777777" w:rsidR="001D4687" w:rsidRDefault="001D4687" w:rsidP="006B6F18">
      <w:pPr>
        <w:spacing w:line="240" w:lineRule="auto"/>
      </w:pPr>
      <w:r w:rsidRPr="00B64549">
        <w:t>3) tagab, et</w:t>
      </w:r>
      <w:r>
        <w:t xml:space="preserve"> varjupaigas või hoiukodus peetava</w:t>
      </w:r>
      <w:r w:rsidRPr="00B64549">
        <w:t xml:space="preserve"> looma hooldamisse vabatahtliku isiku kaasamisel</w:t>
      </w:r>
      <w:r>
        <w:t xml:space="preserve"> </w:t>
      </w:r>
      <w:r w:rsidRPr="00B64549">
        <w:t>määrat</w:t>
      </w:r>
      <w:r>
        <w:t>akse kindlaks</w:t>
      </w:r>
      <w:r w:rsidRPr="00B64549">
        <w:t xml:space="preserve"> selle isiku ülesanded</w:t>
      </w:r>
      <w:r>
        <w:t>;</w:t>
      </w:r>
    </w:p>
    <w:p w14:paraId="561E90EE" w14:textId="77777777" w:rsidR="001D4687" w:rsidRPr="00B64549" w:rsidRDefault="001D4687" w:rsidP="006B6F18">
      <w:pPr>
        <w:spacing w:line="240" w:lineRule="auto"/>
      </w:pPr>
      <w:r>
        <w:t>4) tagab, et varjupaika või hoiukoju paigutatud looma terviseseisundit hinnatakse ning eri soost ja eri liiki, samuti haiged või vigastatud loomad paigutatakse vajaduse korral eraldi neile sobivasse keskkonda.</w:t>
      </w:r>
    </w:p>
    <w:bookmarkEnd w:id="63"/>
    <w:p w14:paraId="6DAAE8FA" w14:textId="77777777" w:rsidR="001D4687" w:rsidRPr="00B64549" w:rsidRDefault="001D4687" w:rsidP="006B6F18">
      <w:pPr>
        <w:spacing w:line="240" w:lineRule="auto"/>
      </w:pPr>
    </w:p>
    <w:p w14:paraId="50B8BBF3" w14:textId="02610403" w:rsidR="001D4687" w:rsidRDefault="001D4687" w:rsidP="006B6F18">
      <w:pPr>
        <w:spacing w:line="240" w:lineRule="auto"/>
      </w:pPr>
      <w:r w:rsidRPr="006E3A0C">
        <w:t>(4) Varjupaiga pidaja</w:t>
      </w:r>
      <w:r w:rsidRPr="006E3A0C">
        <w:rPr>
          <w:bCs/>
          <w:bdr w:val="none" w:sz="0" w:space="0" w:color="auto" w:frame="1"/>
          <w:lang w:eastAsia="et-EE"/>
        </w:rPr>
        <w:t xml:space="preserve">, </w:t>
      </w:r>
      <w:r w:rsidRPr="006E3A0C">
        <w:t xml:space="preserve">hulkuvate loomade </w:t>
      </w:r>
      <w:r w:rsidRPr="00BE5896">
        <w:t>hoiukodudesse</w:t>
      </w:r>
      <w:r w:rsidRPr="006E3A0C">
        <w:t xml:space="preserve"> paigutamisega tegelev</w:t>
      </w:r>
      <w:ins w:id="64" w:author="Aili Sandre - JUSTDIGI" w:date="2026-01-26T13:33:00Z" w16du:dateUtc="2026-01-26T11:33:00Z">
        <w:r w:rsidR="00B851A4">
          <w:t>a</w:t>
        </w:r>
      </w:ins>
      <w:r w:rsidRPr="006E3A0C">
        <w:t xml:space="preserve"> varjupaiga pidaja või koerte, kasside ja valgetuhkrute teise liikmesriiki viimisega tegelev</w:t>
      </w:r>
      <w:ins w:id="65" w:author="Aili Sandre - JUSTDIGI" w:date="2026-01-26T13:33:00Z" w16du:dateUtc="2026-01-26T11:33:00Z">
        <w:r w:rsidR="00B851A4">
          <w:t>a</w:t>
        </w:r>
      </w:ins>
      <w:r w:rsidRPr="006E3A0C">
        <w:t xml:space="preserve"> varjupaiga pidaja</w:t>
      </w:r>
      <w:r w:rsidRPr="006E3A0C">
        <w:rPr>
          <w:bCs/>
        </w:rPr>
        <w:t xml:space="preserve"> </w:t>
      </w:r>
      <w:r w:rsidRPr="006E3A0C">
        <w:t>korraldab veterinaararsti teenuse osutamise varjupaigas või hoiukodus peetava looma tervise ja heaolu tagamiseks.</w:t>
      </w:r>
    </w:p>
    <w:p w14:paraId="5A0F404D" w14:textId="77777777" w:rsidR="001D4687" w:rsidRDefault="001D4687" w:rsidP="006B6F18">
      <w:pPr>
        <w:spacing w:line="240" w:lineRule="auto"/>
      </w:pPr>
    </w:p>
    <w:p w14:paraId="1622C0D0" w14:textId="77777777" w:rsidR="001D4687" w:rsidRPr="00B64549" w:rsidRDefault="001D4687" w:rsidP="006B6F18">
      <w:pPr>
        <w:spacing w:line="240" w:lineRule="auto"/>
      </w:pPr>
      <w:r w:rsidRPr="001D4687">
        <w:t>(5) Varjupaigas või hoiukodus veterinaarteenust osutava veterinaararsti ülesanded kehtestab valdkonna eest vastutav minister määrusega.</w:t>
      </w:r>
    </w:p>
    <w:p w14:paraId="07532E95" w14:textId="77777777" w:rsidR="00BB21DD" w:rsidRDefault="00BB21DD" w:rsidP="006B6F18">
      <w:pPr>
        <w:spacing w:line="240" w:lineRule="auto"/>
        <w:rPr>
          <w:b/>
          <w:bCs/>
          <w:bdr w:val="none" w:sz="0" w:space="0" w:color="auto" w:frame="1"/>
          <w:lang w:eastAsia="et-EE"/>
        </w:rPr>
      </w:pPr>
    </w:p>
    <w:p w14:paraId="50E93BFC" w14:textId="7C2FD4ED" w:rsidR="00EF0461" w:rsidRPr="000F759A" w:rsidRDefault="00EF0461" w:rsidP="006B6F18">
      <w:pPr>
        <w:spacing w:line="240" w:lineRule="auto"/>
        <w:rPr>
          <w:b/>
          <w:bCs/>
          <w:bdr w:val="none" w:sz="0" w:space="0" w:color="auto" w:frame="1"/>
          <w:lang w:eastAsia="et-EE"/>
        </w:rPr>
      </w:pPr>
      <w:r w:rsidRPr="002870D5">
        <w:rPr>
          <w:b/>
          <w:bCs/>
          <w:bdr w:val="none" w:sz="0" w:space="0" w:color="auto" w:frame="1"/>
          <w:lang w:eastAsia="et-EE"/>
        </w:rPr>
        <w:t>§ 5</w:t>
      </w:r>
      <w:r w:rsidRPr="002870D5">
        <w:rPr>
          <w:b/>
          <w:bCs/>
          <w:bdr w:val="none" w:sz="0" w:space="0" w:color="auto" w:frame="1"/>
          <w:vertAlign w:val="superscript"/>
          <w:lang w:eastAsia="et-EE"/>
        </w:rPr>
        <w:t>1</w:t>
      </w:r>
      <w:r w:rsidR="00A740FB" w:rsidRPr="002870D5">
        <w:rPr>
          <w:b/>
          <w:bCs/>
          <w:bdr w:val="none" w:sz="0" w:space="0" w:color="auto" w:frame="1"/>
          <w:vertAlign w:val="superscript"/>
          <w:lang w:eastAsia="et-EE"/>
        </w:rPr>
        <w:t>1</w:t>
      </w:r>
      <w:r w:rsidRPr="00FA4690">
        <w:rPr>
          <w:b/>
          <w:bCs/>
          <w:bdr w:val="none" w:sz="0" w:space="0" w:color="auto" w:frame="1"/>
          <w:lang w:eastAsia="et-EE"/>
        </w:rPr>
        <w:t>.</w:t>
      </w:r>
      <w:r w:rsidRPr="007706C3">
        <w:rPr>
          <w:b/>
          <w:bCs/>
          <w:bdr w:val="none" w:sz="0" w:space="0" w:color="auto" w:frame="1"/>
          <w:lang w:eastAsia="et-EE"/>
        </w:rPr>
        <w:t xml:space="preserve"> </w:t>
      </w:r>
      <w:r w:rsidRPr="00B64549">
        <w:rPr>
          <w:b/>
          <w:bCs/>
          <w:bdr w:val="none" w:sz="0" w:space="0" w:color="auto" w:frame="1"/>
          <w:lang w:eastAsia="et-EE"/>
        </w:rPr>
        <w:t>Tegevusloa kehtetuks tunnistamise erisused</w:t>
      </w:r>
    </w:p>
    <w:p w14:paraId="14BBC204" w14:textId="77777777" w:rsidR="001D4687" w:rsidRDefault="001D4687" w:rsidP="006B6F18">
      <w:pPr>
        <w:spacing w:line="240" w:lineRule="auto"/>
        <w:rPr>
          <w:bdr w:val="none" w:sz="0" w:space="0" w:color="auto" w:frame="1"/>
          <w:lang w:eastAsia="et-EE"/>
        </w:rPr>
      </w:pPr>
    </w:p>
    <w:p w14:paraId="0476B0FC" w14:textId="77777777" w:rsidR="001D4687" w:rsidRPr="006E3A0C" w:rsidRDefault="001D4687" w:rsidP="006B6F18">
      <w:pPr>
        <w:spacing w:line="240" w:lineRule="auto"/>
        <w:rPr>
          <w:bdr w:val="none" w:sz="0" w:space="0" w:color="auto" w:frame="1"/>
          <w:lang w:eastAsia="et-EE"/>
        </w:rPr>
      </w:pPr>
      <w:r w:rsidRPr="006E3A0C">
        <w:rPr>
          <w:bdr w:val="none" w:sz="0" w:space="0" w:color="auto" w:frame="1"/>
          <w:lang w:eastAsia="et-EE"/>
        </w:rPr>
        <w:t>Põllumajandus- ja Toiduamet võib lisaks majandustegevuse seaduse üldosa seaduse §-s 37 sätestatud juhtudele tegevusloa kehtetuks tunnistada järgmistel juhtudel:</w:t>
      </w:r>
    </w:p>
    <w:p w14:paraId="5870691F" w14:textId="0CC8B976" w:rsidR="001D4687" w:rsidRPr="006E3A0C" w:rsidRDefault="001D4687" w:rsidP="006B6F18">
      <w:pPr>
        <w:spacing w:line="240" w:lineRule="auto"/>
        <w:rPr>
          <w:bdr w:val="none" w:sz="0" w:space="0" w:color="auto" w:frame="1"/>
          <w:lang w:eastAsia="et-EE"/>
        </w:rPr>
      </w:pPr>
      <w:r w:rsidRPr="006E3A0C">
        <w:rPr>
          <w:bdr w:val="none" w:sz="0" w:space="0" w:color="auto" w:frame="1"/>
          <w:lang w:eastAsia="et-EE"/>
        </w:rPr>
        <w:t xml:space="preserve">1) varjupaiga pidaja, </w:t>
      </w:r>
      <w:r w:rsidRPr="006E3A0C">
        <w:t>hulkuvate loomade hoiukodudesse paigutamisega tegelev</w:t>
      </w:r>
      <w:ins w:id="66" w:author="Aili Sandre - JUSTDIGI" w:date="2026-01-26T13:39:00Z" w16du:dateUtc="2026-01-26T11:39:00Z">
        <w:r w:rsidR="00421299">
          <w:t>a</w:t>
        </w:r>
      </w:ins>
      <w:r w:rsidRPr="006E3A0C">
        <w:t xml:space="preserve"> varjupaiga pidaja</w:t>
      </w:r>
      <w:r w:rsidRPr="006E3A0C">
        <w:rPr>
          <w:bdr w:val="none" w:sz="0" w:space="0" w:color="auto" w:frame="1"/>
          <w:lang w:eastAsia="et-EE"/>
        </w:rPr>
        <w:t xml:space="preserve"> või koerte, kasside ja valgetuhkrute teise liikmesriiki viimisega tegelev</w:t>
      </w:r>
      <w:ins w:id="67" w:author="Aili Sandre - JUSTDIGI" w:date="2026-01-26T13:40:00Z" w16du:dateUtc="2026-01-26T11:40:00Z">
        <w:r w:rsidR="00421299">
          <w:rPr>
            <w:bdr w:val="none" w:sz="0" w:space="0" w:color="auto" w:frame="1"/>
            <w:lang w:eastAsia="et-EE"/>
          </w:rPr>
          <w:t>a</w:t>
        </w:r>
      </w:ins>
      <w:r w:rsidRPr="006E3A0C">
        <w:rPr>
          <w:bdr w:val="none" w:sz="0" w:space="0" w:color="auto" w:frame="1"/>
          <w:lang w:eastAsia="et-EE"/>
        </w:rPr>
        <w:t xml:space="preserve"> varjupaiga pidaja on oluliselt rikkunud käesoleva</w:t>
      </w:r>
      <w:ins w:id="68" w:author="Aili Sandre - JUSTDIGI" w:date="2026-01-26T11:30:00Z" w16du:dateUtc="2026-01-26T09:30:00Z">
        <w:r w:rsidR="00D06946">
          <w:rPr>
            <w:bdr w:val="none" w:sz="0" w:space="0" w:color="auto" w:frame="1"/>
            <w:lang w:eastAsia="et-EE"/>
          </w:rPr>
          <w:t>s</w:t>
        </w:r>
      </w:ins>
      <w:r w:rsidRPr="006E3A0C">
        <w:rPr>
          <w:bdr w:val="none" w:sz="0" w:space="0" w:color="auto" w:frame="1"/>
          <w:lang w:eastAsia="et-EE"/>
        </w:rPr>
        <w:t xml:space="preserve"> seaduses või selle alusel kehtestatud õigusaktis sätestatud loomapidamisnõudeid, mis ei ole tegevusloa kontrolliesemeks;</w:t>
      </w:r>
    </w:p>
    <w:p w14:paraId="4E16A418" w14:textId="65B35B36" w:rsidR="000A74D5" w:rsidRPr="000A74D5" w:rsidRDefault="001D4687" w:rsidP="006B6F18">
      <w:pPr>
        <w:spacing w:line="240" w:lineRule="auto"/>
        <w:rPr>
          <w:bdr w:val="none" w:sz="0" w:space="0" w:color="auto" w:frame="1"/>
          <w:lang w:eastAsia="et-EE"/>
        </w:rPr>
      </w:pPr>
      <w:r w:rsidRPr="006E3A0C">
        <w:rPr>
          <w:bdr w:val="none" w:sz="0" w:space="0" w:color="auto" w:frame="1"/>
          <w:lang w:eastAsia="et-EE"/>
        </w:rPr>
        <w:t xml:space="preserve">2) varjupaiga pidaja, </w:t>
      </w:r>
      <w:r w:rsidRPr="006E3A0C">
        <w:t>hulkuvate loomade hoiukodudesse paigutamisega tegelev</w:t>
      </w:r>
      <w:ins w:id="69" w:author="Aili Sandre - JUSTDIGI" w:date="2026-01-26T13:39:00Z" w16du:dateUtc="2026-01-26T11:39:00Z">
        <w:r w:rsidR="00421299">
          <w:t>a</w:t>
        </w:r>
      </w:ins>
      <w:r w:rsidRPr="006E3A0C">
        <w:t xml:space="preserve"> varjupaiga pidaja</w:t>
      </w:r>
      <w:r w:rsidRPr="006E3A0C">
        <w:rPr>
          <w:bdr w:val="none" w:sz="0" w:space="0" w:color="auto" w:frame="1"/>
          <w:lang w:eastAsia="et-EE"/>
        </w:rPr>
        <w:t xml:space="preserve"> või koerte, kasside ja valgetuhkrute teise liikmesriiki viimisega tegelev</w:t>
      </w:r>
      <w:ins w:id="70" w:author="Aili Sandre - JUSTDIGI" w:date="2026-01-26T13:39:00Z" w16du:dateUtc="2026-01-26T11:39:00Z">
        <w:r w:rsidR="00421299">
          <w:rPr>
            <w:bdr w:val="none" w:sz="0" w:space="0" w:color="auto" w:frame="1"/>
            <w:lang w:eastAsia="et-EE"/>
          </w:rPr>
          <w:t>a</w:t>
        </w:r>
      </w:ins>
      <w:r w:rsidRPr="006E3A0C">
        <w:rPr>
          <w:bdr w:val="none" w:sz="0" w:space="0" w:color="auto" w:frame="1"/>
          <w:lang w:eastAsia="et-EE"/>
        </w:rPr>
        <w:t xml:space="preserve"> varjupaiga pidaja</w:t>
      </w:r>
      <w:r w:rsidRPr="006E3A0C">
        <w:rPr>
          <w:bCs/>
        </w:rPr>
        <w:t xml:space="preserve"> </w:t>
      </w:r>
      <w:r w:rsidRPr="006E3A0C">
        <w:rPr>
          <w:bdr w:val="none" w:sz="0" w:space="0" w:color="auto" w:frame="1"/>
          <w:lang w:eastAsia="et-EE"/>
        </w:rPr>
        <w:t>on korduvalt jätnud täitmata Põllumajandus- ja Toiduameti ettekirjutuse käesolevas seaduses või selle alusel kehtestatud õigusaktis sätestatud loomapidamisnõuete täitmise kohta või täitnud selle mittenõuetekohaselt.“;</w:t>
      </w:r>
    </w:p>
    <w:p w14:paraId="1FBC25F4" w14:textId="29C802CD" w:rsidR="00F84483" w:rsidRPr="00B64549" w:rsidRDefault="00F84483" w:rsidP="006B6F18">
      <w:pPr>
        <w:spacing w:line="240" w:lineRule="auto"/>
        <w:rPr>
          <w:lang w:eastAsia="et-EE"/>
        </w:rPr>
      </w:pPr>
    </w:p>
    <w:p w14:paraId="59150D08" w14:textId="42C5A872" w:rsidR="003342F9" w:rsidRDefault="006F3E44" w:rsidP="006B6F18">
      <w:pPr>
        <w:spacing w:line="240" w:lineRule="auto"/>
        <w:rPr>
          <w:bCs/>
          <w:bdr w:val="none" w:sz="0" w:space="0" w:color="auto" w:frame="1"/>
          <w:lang w:eastAsia="et-EE"/>
        </w:rPr>
      </w:pPr>
      <w:bookmarkStart w:id="71" w:name="_Hlk190764231"/>
      <w:r w:rsidRPr="00B64549">
        <w:rPr>
          <w:b/>
          <w:bCs/>
          <w:lang w:eastAsia="et-EE"/>
        </w:rPr>
        <w:t>5</w:t>
      </w:r>
      <w:r w:rsidR="00F84483" w:rsidRPr="00B64549">
        <w:rPr>
          <w:b/>
          <w:bCs/>
          <w:lang w:eastAsia="et-EE"/>
        </w:rPr>
        <w:t>)</w:t>
      </w:r>
      <w:r w:rsidR="002B282C" w:rsidRPr="00B64549">
        <w:rPr>
          <w:bCs/>
          <w:bdr w:val="none" w:sz="0" w:space="0" w:color="auto" w:frame="1"/>
          <w:lang w:eastAsia="et-EE"/>
        </w:rPr>
        <w:t xml:space="preserve"> </w:t>
      </w:r>
      <w:r w:rsidR="00834982" w:rsidRPr="00B64549">
        <w:t>paragrahvi</w:t>
      </w:r>
      <w:r w:rsidR="002B282C" w:rsidRPr="00B64549">
        <w:t xml:space="preserve"> 18 </w:t>
      </w:r>
      <w:r w:rsidR="00730C60" w:rsidRPr="00B64549">
        <w:t>lõi</w:t>
      </w:r>
      <w:r w:rsidR="00834982" w:rsidRPr="00B64549">
        <w:t>g</w:t>
      </w:r>
      <w:r w:rsidR="00730C60" w:rsidRPr="00B64549">
        <w:t>e</w:t>
      </w:r>
      <w:r w:rsidR="00F36DAC">
        <w:t>t</w:t>
      </w:r>
      <w:r w:rsidR="00730C60" w:rsidRPr="00B64549">
        <w:t xml:space="preserve"> </w:t>
      </w:r>
      <w:r w:rsidR="002B282C" w:rsidRPr="00B64549">
        <w:t>1</w:t>
      </w:r>
      <w:r w:rsidR="00730C60" w:rsidRPr="00B64549">
        <w:t xml:space="preserve"> </w:t>
      </w:r>
      <w:r w:rsidR="00F36DAC">
        <w:t>täiendatakse pärast sõna „algatusel“ sõnadega „,</w:t>
      </w:r>
      <w:ins w:id="72" w:author="Aili Sandre - JUSTDIGI" w:date="2026-01-26T11:35:00Z" w16du:dateUtc="2026-01-26T09:35:00Z">
        <w:r w:rsidR="009B6721">
          <w:t> </w:t>
        </w:r>
      </w:ins>
      <w:r w:rsidR="00F36DAC">
        <w:t>veterinaararsti soovitusel“;</w:t>
      </w:r>
    </w:p>
    <w:p w14:paraId="0A4606AC" w14:textId="6099015B" w:rsidR="00615A91" w:rsidRDefault="00615A91" w:rsidP="006B6F18">
      <w:pPr>
        <w:spacing w:line="240" w:lineRule="auto"/>
        <w:rPr>
          <w:bCs/>
          <w:bdr w:val="none" w:sz="0" w:space="0" w:color="auto" w:frame="1"/>
          <w:lang w:eastAsia="et-EE"/>
        </w:rPr>
      </w:pPr>
    </w:p>
    <w:p w14:paraId="0F2AEBFF" w14:textId="505D79A4" w:rsidR="00AC23D4" w:rsidRPr="00AC23D4" w:rsidRDefault="00AC23D4" w:rsidP="006B6F18">
      <w:pPr>
        <w:spacing w:line="240" w:lineRule="auto"/>
        <w:rPr>
          <w:bCs/>
          <w:bdr w:val="none" w:sz="0" w:space="0" w:color="auto" w:frame="1"/>
          <w:lang w:eastAsia="et-EE"/>
        </w:rPr>
      </w:pPr>
      <w:r w:rsidRPr="008B40C9">
        <w:rPr>
          <w:b/>
          <w:bdr w:val="none" w:sz="0" w:space="0" w:color="auto" w:frame="1"/>
          <w:lang w:eastAsia="et-EE"/>
        </w:rPr>
        <w:t>6)</w:t>
      </w:r>
      <w:r>
        <w:rPr>
          <w:bCs/>
          <w:bdr w:val="none" w:sz="0" w:space="0" w:color="auto" w:frame="1"/>
          <w:lang w:eastAsia="et-EE"/>
        </w:rPr>
        <w:t xml:space="preserve"> paragrahvi 18 </w:t>
      </w:r>
      <w:r>
        <w:t>täiendatakse lõigetega 1</w:t>
      </w:r>
      <w:r>
        <w:rPr>
          <w:vertAlign w:val="superscript"/>
        </w:rPr>
        <w:t>1</w:t>
      </w:r>
      <w:r w:rsidR="00E662B3">
        <w:t xml:space="preserve"> ja </w:t>
      </w:r>
      <w:r w:rsidRPr="00415821">
        <w:t>1</w:t>
      </w:r>
      <w:r w:rsidR="0030592C">
        <w:rPr>
          <w:vertAlign w:val="superscript"/>
        </w:rPr>
        <w:t>2</w:t>
      </w:r>
      <w:r w:rsidR="00415821">
        <w:t xml:space="preserve"> </w:t>
      </w:r>
      <w:r w:rsidRPr="00415821">
        <w:t>järgmises</w:t>
      </w:r>
      <w:r>
        <w:t xml:space="preserve"> sõnastuses:</w:t>
      </w:r>
    </w:p>
    <w:p w14:paraId="7A7F0630" w14:textId="50B14B0E" w:rsidR="004A4336" w:rsidRPr="00FC6FBC" w:rsidRDefault="00AC23D4" w:rsidP="006B6F18">
      <w:pPr>
        <w:spacing w:line="240" w:lineRule="auto"/>
        <w:rPr>
          <w:bCs/>
          <w:bdr w:val="none" w:sz="0" w:space="0" w:color="auto" w:frame="1"/>
          <w:lang w:eastAsia="et-EE"/>
        </w:rPr>
      </w:pPr>
      <w:r>
        <w:rPr>
          <w:bCs/>
          <w:bdr w:val="none" w:sz="0" w:space="0" w:color="auto" w:frame="1"/>
          <w:lang w:eastAsia="et-EE"/>
        </w:rPr>
        <w:t>„</w:t>
      </w:r>
      <w:r w:rsidR="00A431A8" w:rsidRPr="00A431A8">
        <w:rPr>
          <w:bCs/>
          <w:bdr w:val="none" w:sz="0" w:space="0" w:color="auto" w:frame="1"/>
          <w:lang w:eastAsia="et-EE"/>
        </w:rPr>
        <w:t>(1</w:t>
      </w:r>
      <w:r w:rsidR="00464AD3">
        <w:rPr>
          <w:bCs/>
          <w:bdr w:val="none" w:sz="0" w:space="0" w:color="auto" w:frame="1"/>
          <w:vertAlign w:val="superscript"/>
          <w:lang w:eastAsia="et-EE"/>
        </w:rPr>
        <w:t>1</w:t>
      </w:r>
      <w:r w:rsidR="00A431A8">
        <w:rPr>
          <w:bCs/>
          <w:bdr w:val="none" w:sz="0" w:space="0" w:color="auto" w:frame="1"/>
          <w:lang w:eastAsia="et-EE"/>
        </w:rPr>
        <w:t xml:space="preserve">) </w:t>
      </w:r>
      <w:r w:rsidR="003342F9">
        <w:rPr>
          <w:bCs/>
          <w:bdr w:val="none" w:sz="0" w:space="0" w:color="auto" w:frame="1"/>
          <w:lang w:eastAsia="et-EE"/>
        </w:rPr>
        <w:t>Veterinaararst tagab, et looma eutanaasia viiakse läbi üksnes käesoleva paragrahvi</w:t>
      </w:r>
      <w:r w:rsidR="00172A47">
        <w:rPr>
          <w:bCs/>
          <w:bdr w:val="none" w:sz="0" w:space="0" w:color="auto" w:frame="1"/>
          <w:lang w:eastAsia="et-EE"/>
        </w:rPr>
        <w:t xml:space="preserve"> lõikes</w:t>
      </w:r>
      <w:r w:rsidR="003342F9">
        <w:rPr>
          <w:bCs/>
          <w:bdr w:val="none" w:sz="0" w:space="0" w:color="auto" w:frame="1"/>
          <w:lang w:eastAsia="et-EE"/>
        </w:rPr>
        <w:t xml:space="preserve"> 1 sätestatud põhjusel.</w:t>
      </w:r>
    </w:p>
    <w:p w14:paraId="3425116B" w14:textId="5C74E1D4" w:rsidR="001051AB" w:rsidRDefault="001051AB" w:rsidP="006B6F18">
      <w:pPr>
        <w:spacing w:line="240" w:lineRule="auto"/>
        <w:rPr>
          <w:bCs/>
          <w:bdr w:val="none" w:sz="0" w:space="0" w:color="auto" w:frame="1"/>
          <w:lang w:eastAsia="et-EE"/>
        </w:rPr>
      </w:pPr>
    </w:p>
    <w:p w14:paraId="7383C55D" w14:textId="305C10EE" w:rsidR="00DC5EB2" w:rsidRDefault="001051AB" w:rsidP="006B6F18">
      <w:pPr>
        <w:spacing w:line="240" w:lineRule="auto"/>
        <w:rPr>
          <w:bCs/>
          <w:bdr w:val="none" w:sz="0" w:space="0" w:color="auto" w:frame="1"/>
          <w:lang w:eastAsia="et-EE"/>
        </w:rPr>
      </w:pPr>
      <w:r>
        <w:rPr>
          <w:bCs/>
          <w:bdr w:val="none" w:sz="0" w:space="0" w:color="auto" w:frame="1"/>
          <w:lang w:eastAsia="et-EE"/>
        </w:rPr>
        <w:t>(</w:t>
      </w:r>
      <w:r w:rsidR="0030592C">
        <w:rPr>
          <w:bCs/>
          <w:bdr w:val="none" w:sz="0" w:space="0" w:color="auto" w:frame="1"/>
          <w:lang w:eastAsia="et-EE"/>
        </w:rPr>
        <w:t>1</w:t>
      </w:r>
      <w:r w:rsidR="0030592C">
        <w:rPr>
          <w:bCs/>
          <w:bdr w:val="none" w:sz="0" w:space="0" w:color="auto" w:frame="1"/>
          <w:vertAlign w:val="superscript"/>
          <w:lang w:eastAsia="et-EE"/>
        </w:rPr>
        <w:t>2</w:t>
      </w:r>
      <w:r>
        <w:rPr>
          <w:bCs/>
          <w:bdr w:val="none" w:sz="0" w:space="0" w:color="auto" w:frame="1"/>
          <w:lang w:eastAsia="et-EE"/>
        </w:rPr>
        <w:t>)</w:t>
      </w:r>
      <w:r w:rsidR="00E454B5">
        <w:rPr>
          <w:bCs/>
          <w:bdr w:val="none" w:sz="0" w:space="0" w:color="auto" w:frame="1"/>
          <w:lang w:eastAsia="et-EE"/>
        </w:rPr>
        <w:t xml:space="preserve"> </w:t>
      </w:r>
      <w:r w:rsidR="00AE6FBA">
        <w:rPr>
          <w:bCs/>
          <w:bdr w:val="none" w:sz="0" w:space="0" w:color="auto" w:frame="1"/>
          <w:lang w:eastAsia="et-EE"/>
        </w:rPr>
        <w:t>Õ</w:t>
      </w:r>
      <w:r w:rsidR="00C019DE" w:rsidRPr="0030592C">
        <w:rPr>
          <w:bCs/>
          <w:bdr w:val="none" w:sz="0" w:space="0" w:color="auto" w:frame="1"/>
          <w:lang w:eastAsia="et-EE"/>
        </w:rPr>
        <w:t xml:space="preserve">nnetusjuhtumi </w:t>
      </w:r>
      <w:r w:rsidR="00C019DE">
        <w:rPr>
          <w:bCs/>
          <w:bdr w:val="none" w:sz="0" w:space="0" w:color="auto" w:frame="1"/>
          <w:lang w:eastAsia="et-EE"/>
        </w:rPr>
        <w:t xml:space="preserve">korral </w:t>
      </w:r>
      <w:r w:rsidR="00C019DE" w:rsidRPr="0030592C">
        <w:rPr>
          <w:bCs/>
          <w:bdr w:val="none" w:sz="0" w:space="0" w:color="auto" w:frame="1"/>
          <w:lang w:eastAsia="et-EE"/>
        </w:rPr>
        <w:t xml:space="preserve">või hädaolukorra tõttu abitusse seisukorda sattunud </w:t>
      </w:r>
      <w:r w:rsidR="00C019DE">
        <w:rPr>
          <w:bCs/>
          <w:bdr w:val="none" w:sz="0" w:space="0" w:color="auto" w:frame="1"/>
          <w:lang w:eastAsia="et-EE"/>
        </w:rPr>
        <w:t xml:space="preserve">hulkuva </w:t>
      </w:r>
      <w:r w:rsidR="00C019DE" w:rsidRPr="0030592C">
        <w:rPr>
          <w:bCs/>
          <w:bdr w:val="none" w:sz="0" w:space="0" w:color="auto" w:frame="1"/>
          <w:lang w:eastAsia="et-EE"/>
        </w:rPr>
        <w:t>looma</w:t>
      </w:r>
      <w:r w:rsidR="00C019DE">
        <w:rPr>
          <w:bCs/>
          <w:bdr w:val="none" w:sz="0" w:space="0" w:color="auto" w:frame="1"/>
          <w:lang w:eastAsia="et-EE"/>
        </w:rPr>
        <w:t xml:space="preserve"> eutanaasia </w:t>
      </w:r>
      <w:r w:rsidR="00172A47">
        <w:rPr>
          <w:bCs/>
          <w:bdr w:val="none" w:sz="0" w:space="0" w:color="auto" w:frame="1"/>
          <w:lang w:eastAsia="et-EE"/>
        </w:rPr>
        <w:t>võib</w:t>
      </w:r>
      <w:r w:rsidR="0030592C" w:rsidRPr="0030592C">
        <w:rPr>
          <w:bCs/>
          <w:bdr w:val="none" w:sz="0" w:space="0" w:color="auto" w:frame="1"/>
          <w:lang w:eastAsia="et-EE"/>
        </w:rPr>
        <w:t xml:space="preserve"> </w:t>
      </w:r>
      <w:r w:rsidR="00E31241">
        <w:rPr>
          <w:bCs/>
          <w:bdr w:val="none" w:sz="0" w:space="0" w:color="auto" w:frame="1"/>
          <w:lang w:eastAsia="et-EE"/>
        </w:rPr>
        <w:t xml:space="preserve">läbi viia </w:t>
      </w:r>
      <w:r w:rsidR="0030592C" w:rsidRPr="0030592C">
        <w:rPr>
          <w:bCs/>
          <w:bdr w:val="none" w:sz="0" w:space="0" w:color="auto" w:frame="1"/>
          <w:lang w:eastAsia="et-EE"/>
        </w:rPr>
        <w:t>käesoleva seaduse § 5 lõikes 2 sätestatud tähtaega järgimata</w:t>
      </w:r>
      <w:r w:rsidR="00AE6FBA">
        <w:rPr>
          <w:bCs/>
          <w:bdr w:val="none" w:sz="0" w:space="0" w:color="auto" w:frame="1"/>
          <w:lang w:eastAsia="et-EE"/>
        </w:rPr>
        <w:t xml:space="preserve"> üksnes käesoleva paragrahvi lõikes 1 sätestatud põhjusel</w:t>
      </w:r>
      <w:r w:rsidR="0030592C" w:rsidRPr="0030592C">
        <w:rPr>
          <w:bCs/>
          <w:bdr w:val="none" w:sz="0" w:space="0" w:color="auto" w:frame="1"/>
          <w:lang w:eastAsia="et-EE"/>
        </w:rPr>
        <w:t>.</w:t>
      </w:r>
      <w:r w:rsidR="00E31241">
        <w:rPr>
          <w:bCs/>
          <w:bdr w:val="none" w:sz="0" w:space="0" w:color="auto" w:frame="1"/>
          <w:lang w:eastAsia="et-EE"/>
        </w:rPr>
        <w:t>“;</w:t>
      </w:r>
    </w:p>
    <w:p w14:paraId="5B1755A4" w14:textId="77777777" w:rsidR="00AE6FBA" w:rsidRPr="00B64549" w:rsidRDefault="00AE6FBA" w:rsidP="006B6F18">
      <w:pPr>
        <w:spacing w:line="240" w:lineRule="auto"/>
        <w:rPr>
          <w:bCs/>
          <w:bdr w:val="none" w:sz="0" w:space="0" w:color="auto" w:frame="1"/>
          <w:lang w:eastAsia="et-EE"/>
        </w:rPr>
      </w:pPr>
    </w:p>
    <w:p w14:paraId="5EA7E0A6" w14:textId="2C9D9C03" w:rsidR="00DC5EB2" w:rsidRPr="00B64549" w:rsidRDefault="003E6192" w:rsidP="006B6F18">
      <w:pPr>
        <w:spacing w:line="240" w:lineRule="auto"/>
        <w:rPr>
          <w:bCs/>
          <w:bdr w:val="none" w:sz="0" w:space="0" w:color="auto" w:frame="1"/>
          <w:lang w:eastAsia="et-EE"/>
        </w:rPr>
      </w:pPr>
      <w:r>
        <w:rPr>
          <w:b/>
          <w:bdr w:val="none" w:sz="0" w:space="0" w:color="auto" w:frame="1"/>
          <w:lang w:eastAsia="et-EE"/>
        </w:rPr>
        <w:t>7</w:t>
      </w:r>
      <w:r w:rsidR="00DC5EB2" w:rsidRPr="00B64549">
        <w:rPr>
          <w:b/>
          <w:bdr w:val="none" w:sz="0" w:space="0" w:color="auto" w:frame="1"/>
          <w:lang w:eastAsia="et-EE"/>
        </w:rPr>
        <w:t>)</w:t>
      </w:r>
      <w:r w:rsidR="00DC5EB2" w:rsidRPr="00B64549">
        <w:rPr>
          <w:bCs/>
          <w:bdr w:val="none" w:sz="0" w:space="0" w:color="auto" w:frame="1"/>
          <w:lang w:eastAsia="et-EE"/>
        </w:rPr>
        <w:t xml:space="preserve"> paragrahvi 36 lõikes 8 asendatakse </w:t>
      </w:r>
      <w:r w:rsidR="00616A73">
        <w:rPr>
          <w:bCs/>
          <w:bdr w:val="none" w:sz="0" w:space="0" w:color="auto" w:frame="1"/>
          <w:lang w:eastAsia="et-EE"/>
        </w:rPr>
        <w:t>sõnad</w:t>
      </w:r>
      <w:r w:rsidR="00616A73" w:rsidRPr="00B64549">
        <w:rPr>
          <w:bCs/>
          <w:bdr w:val="none" w:sz="0" w:space="0" w:color="auto" w:frame="1"/>
          <w:lang w:eastAsia="et-EE"/>
        </w:rPr>
        <w:t xml:space="preserve"> </w:t>
      </w:r>
      <w:r w:rsidR="00DC5EB2" w:rsidRPr="00B64549">
        <w:rPr>
          <w:bCs/>
          <w:bdr w:val="none" w:sz="0" w:space="0" w:color="auto" w:frame="1"/>
          <w:lang w:eastAsia="et-EE"/>
        </w:rPr>
        <w:t>„või biotsiidiseadusega sätestatud toimikutes nõutud andmete“ tekstiosaga „või Euroopa Parlamendi ja nõukogu määruse (EL) nr 528/2012, milles käsitletakse biotsiidide turul kättesaadavaks tegemist ja kasutamist (EMPs kohaldatav tekst) (ELT L 167, 27.06.2012, lk 1–123)</w:t>
      </w:r>
      <w:r w:rsidR="00667989" w:rsidRPr="00B64549">
        <w:rPr>
          <w:bCs/>
          <w:bdr w:val="none" w:sz="0" w:space="0" w:color="auto" w:frame="1"/>
          <w:lang w:eastAsia="et-EE"/>
        </w:rPr>
        <w:t>, kohaselt</w:t>
      </w:r>
      <w:r w:rsidR="00DC5EB2" w:rsidRPr="00B64549">
        <w:rPr>
          <w:bCs/>
          <w:bdr w:val="none" w:sz="0" w:space="0" w:color="auto" w:frame="1"/>
          <w:lang w:eastAsia="et-EE"/>
        </w:rPr>
        <w:t xml:space="preserve"> nõutud andmete“;</w:t>
      </w:r>
    </w:p>
    <w:bookmarkEnd w:id="71"/>
    <w:p w14:paraId="79DA65B9" w14:textId="4424E957" w:rsidR="008C50ED" w:rsidRPr="00B64549" w:rsidRDefault="008C50ED" w:rsidP="006B6F18">
      <w:pPr>
        <w:spacing w:line="240" w:lineRule="auto"/>
        <w:rPr>
          <w:bCs/>
          <w:highlight w:val="yellow"/>
          <w:bdr w:val="none" w:sz="0" w:space="0" w:color="auto" w:frame="1"/>
          <w:lang w:eastAsia="et-EE"/>
        </w:rPr>
      </w:pPr>
    </w:p>
    <w:p w14:paraId="61803F03" w14:textId="39F9B7EB" w:rsidR="00A054DA" w:rsidRPr="000F0F0E" w:rsidRDefault="003E6192" w:rsidP="006B6F18">
      <w:pPr>
        <w:spacing w:line="240" w:lineRule="auto"/>
        <w:rPr>
          <w:bCs/>
          <w:bdr w:val="none" w:sz="0" w:space="0" w:color="auto" w:frame="1"/>
          <w:lang w:eastAsia="et-EE"/>
        </w:rPr>
      </w:pPr>
      <w:r>
        <w:rPr>
          <w:b/>
          <w:bdr w:val="none" w:sz="0" w:space="0" w:color="auto" w:frame="1"/>
          <w:lang w:eastAsia="et-EE"/>
        </w:rPr>
        <w:t>8</w:t>
      </w:r>
      <w:r w:rsidR="00A054DA" w:rsidRPr="000F0F0E">
        <w:rPr>
          <w:b/>
          <w:bdr w:val="none" w:sz="0" w:space="0" w:color="auto" w:frame="1"/>
          <w:lang w:eastAsia="et-EE"/>
        </w:rPr>
        <w:t>)</w:t>
      </w:r>
      <w:r w:rsidR="00A054DA" w:rsidRPr="00D26123">
        <w:rPr>
          <w:bCs/>
          <w:bdr w:val="none" w:sz="0" w:space="0" w:color="auto" w:frame="1"/>
          <w:lang w:eastAsia="et-EE"/>
        </w:rPr>
        <w:t xml:space="preserve"> </w:t>
      </w:r>
      <w:r w:rsidR="00A054DA" w:rsidRPr="000F0F0E">
        <w:rPr>
          <w:bCs/>
          <w:bdr w:val="none" w:sz="0" w:space="0" w:color="auto" w:frame="1"/>
          <w:lang w:eastAsia="et-EE"/>
        </w:rPr>
        <w:t>p</w:t>
      </w:r>
      <w:r w:rsidR="00A054DA" w:rsidRPr="00D26123">
        <w:rPr>
          <w:bCs/>
          <w:bdr w:val="none" w:sz="0" w:space="0" w:color="auto" w:frame="1"/>
          <w:lang w:eastAsia="et-EE"/>
        </w:rPr>
        <w:t>aragrahvi 60</w:t>
      </w:r>
      <w:r w:rsidR="00A054DA" w:rsidRPr="000F0F0E">
        <w:rPr>
          <w:bCs/>
          <w:bdr w:val="none" w:sz="0" w:space="0" w:color="auto" w:frame="1"/>
          <w:vertAlign w:val="superscript"/>
          <w:lang w:eastAsia="et-EE"/>
        </w:rPr>
        <w:t>1</w:t>
      </w:r>
      <w:r w:rsidR="00A054DA" w:rsidRPr="00D26123">
        <w:rPr>
          <w:bCs/>
          <w:bdr w:val="none" w:sz="0" w:space="0" w:color="auto" w:frame="1"/>
          <w:lang w:eastAsia="et-EE"/>
        </w:rPr>
        <w:t xml:space="preserve"> tekst loetakse lõikeks</w:t>
      </w:r>
      <w:r w:rsidR="00A054DA" w:rsidRPr="000F0F0E">
        <w:rPr>
          <w:bCs/>
          <w:bdr w:val="none" w:sz="0" w:space="0" w:color="auto" w:frame="1"/>
          <w:lang w:eastAsia="et-EE"/>
        </w:rPr>
        <w:t xml:space="preserve"> 1 ning paragrahvi täiendatakse lõikega 2 järgmises sõnastuses:</w:t>
      </w:r>
    </w:p>
    <w:p w14:paraId="61842935" w14:textId="2F77CB37" w:rsidR="00A054DA" w:rsidRPr="00D26123" w:rsidRDefault="00A054DA" w:rsidP="006B6F18">
      <w:pPr>
        <w:spacing w:line="240" w:lineRule="auto"/>
      </w:pPr>
      <w:r w:rsidRPr="000F0F0E">
        <w:rPr>
          <w:bCs/>
          <w:bdr w:val="none" w:sz="0" w:space="0" w:color="auto" w:frame="1"/>
          <w:lang w:eastAsia="et-EE"/>
        </w:rPr>
        <w:t xml:space="preserve">„(2) </w:t>
      </w:r>
      <w:r w:rsidRPr="00B64549">
        <w:t>Kui eluruumi kasutatakse ka äriruumina, võib korrakaitseorgan selle töö- või lahtioleku ajal läbi vaadata ilma korrakaitseseaduse § 51 lõikes 2 sätestatud halduskohtu loata.“;</w:t>
      </w:r>
    </w:p>
    <w:p w14:paraId="13F24DAE" w14:textId="77777777" w:rsidR="00A054DA" w:rsidRPr="00B64549" w:rsidRDefault="00A054DA" w:rsidP="006B6F18">
      <w:pPr>
        <w:spacing w:line="240" w:lineRule="auto"/>
        <w:rPr>
          <w:bCs/>
          <w:highlight w:val="yellow"/>
          <w:bdr w:val="none" w:sz="0" w:space="0" w:color="auto" w:frame="1"/>
          <w:lang w:eastAsia="et-EE"/>
        </w:rPr>
      </w:pPr>
    </w:p>
    <w:p w14:paraId="15C90BC3" w14:textId="2E2B3AED" w:rsidR="00675A9A" w:rsidRPr="00B64549" w:rsidRDefault="003E6192" w:rsidP="006B6F18">
      <w:pPr>
        <w:spacing w:line="240" w:lineRule="auto"/>
        <w:rPr>
          <w:bCs/>
          <w:bdr w:val="none" w:sz="0" w:space="0" w:color="auto" w:frame="1"/>
          <w:lang w:eastAsia="et-EE"/>
        </w:rPr>
      </w:pPr>
      <w:bookmarkStart w:id="73" w:name="_Hlk196976775"/>
      <w:bookmarkEnd w:id="36"/>
      <w:r>
        <w:rPr>
          <w:b/>
          <w:bdr w:val="none" w:sz="0" w:space="0" w:color="auto" w:frame="1"/>
          <w:lang w:eastAsia="et-EE"/>
        </w:rPr>
        <w:t>9</w:t>
      </w:r>
      <w:r w:rsidR="000507D5" w:rsidRPr="00B64549">
        <w:rPr>
          <w:b/>
          <w:bdr w:val="none" w:sz="0" w:space="0" w:color="auto" w:frame="1"/>
          <w:lang w:eastAsia="et-EE"/>
        </w:rPr>
        <w:t>)</w:t>
      </w:r>
      <w:r w:rsidR="000507D5" w:rsidRPr="00B64549">
        <w:rPr>
          <w:bCs/>
          <w:bdr w:val="none" w:sz="0" w:space="0" w:color="auto" w:frame="1"/>
          <w:lang w:eastAsia="et-EE"/>
        </w:rPr>
        <w:t xml:space="preserve"> </w:t>
      </w:r>
      <w:r w:rsidR="00834982" w:rsidRPr="00B64549">
        <w:rPr>
          <w:bCs/>
          <w:bdr w:val="none" w:sz="0" w:space="0" w:color="auto" w:frame="1"/>
          <w:lang w:eastAsia="et-EE"/>
        </w:rPr>
        <w:t>paragrahvi</w:t>
      </w:r>
      <w:r w:rsidR="000507D5" w:rsidRPr="00B64549">
        <w:rPr>
          <w:bCs/>
          <w:bdr w:val="none" w:sz="0" w:space="0" w:color="auto" w:frame="1"/>
          <w:lang w:eastAsia="et-EE"/>
        </w:rPr>
        <w:t xml:space="preserve"> 64</w:t>
      </w:r>
      <w:r w:rsidR="000507D5" w:rsidRPr="00B64549">
        <w:rPr>
          <w:bCs/>
          <w:bdr w:val="none" w:sz="0" w:space="0" w:color="auto" w:frame="1"/>
          <w:vertAlign w:val="superscript"/>
          <w:lang w:eastAsia="et-EE"/>
        </w:rPr>
        <w:t>2</w:t>
      </w:r>
      <w:r w:rsidR="000507D5" w:rsidRPr="00B64549">
        <w:rPr>
          <w:bCs/>
          <w:bdr w:val="none" w:sz="0" w:space="0" w:color="auto" w:frame="1"/>
          <w:lang w:eastAsia="et-EE"/>
        </w:rPr>
        <w:t xml:space="preserve"> </w:t>
      </w:r>
      <w:r w:rsidR="00675A9A" w:rsidRPr="00B64549">
        <w:rPr>
          <w:bCs/>
          <w:bdr w:val="none" w:sz="0" w:space="0" w:color="auto" w:frame="1"/>
          <w:lang w:eastAsia="et-EE"/>
        </w:rPr>
        <w:t>lõi</w:t>
      </w:r>
      <w:r w:rsidR="00834982" w:rsidRPr="00B64549">
        <w:rPr>
          <w:bCs/>
          <w:bdr w:val="none" w:sz="0" w:space="0" w:color="auto" w:frame="1"/>
          <w:lang w:eastAsia="et-EE"/>
        </w:rPr>
        <w:t>g</w:t>
      </w:r>
      <w:r w:rsidR="00283A64" w:rsidRPr="00B64549">
        <w:rPr>
          <w:bCs/>
          <w:bdr w:val="none" w:sz="0" w:space="0" w:color="auto" w:frame="1"/>
          <w:lang w:eastAsia="et-EE"/>
        </w:rPr>
        <w:t>e</w:t>
      </w:r>
      <w:r w:rsidR="00675A9A" w:rsidRPr="00B64549">
        <w:rPr>
          <w:bCs/>
          <w:bdr w:val="none" w:sz="0" w:space="0" w:color="auto" w:frame="1"/>
          <w:lang w:eastAsia="et-EE"/>
        </w:rPr>
        <w:t xml:space="preserve"> </w:t>
      </w:r>
      <w:r w:rsidR="00283A64" w:rsidRPr="00B64549">
        <w:rPr>
          <w:bCs/>
          <w:bdr w:val="none" w:sz="0" w:space="0" w:color="auto" w:frame="1"/>
          <w:lang w:eastAsia="et-EE"/>
        </w:rPr>
        <w:t xml:space="preserve">2 </w:t>
      </w:r>
      <w:r w:rsidR="00675A9A" w:rsidRPr="00B64549">
        <w:rPr>
          <w:bCs/>
          <w:bdr w:val="none" w:sz="0" w:space="0" w:color="auto" w:frame="1"/>
          <w:lang w:eastAsia="et-EE"/>
        </w:rPr>
        <w:t>muudetakse</w:t>
      </w:r>
      <w:r w:rsidR="00834982" w:rsidRPr="00B64549">
        <w:rPr>
          <w:bCs/>
          <w:bdr w:val="none" w:sz="0" w:space="0" w:color="auto" w:frame="1"/>
          <w:lang w:eastAsia="et-EE"/>
        </w:rPr>
        <w:t xml:space="preserve"> ja sõnastatakse järgmiselt:</w:t>
      </w:r>
      <w:del w:id="74" w:author="Aili Sandre - JUSTDIGI" w:date="2026-01-26T11:53:00Z" w16du:dateUtc="2026-01-26T09:53:00Z">
        <w:r w:rsidR="00834982" w:rsidRPr="00B64549" w:rsidDel="005E5B6E">
          <w:rPr>
            <w:bCs/>
            <w:bdr w:val="none" w:sz="0" w:space="0" w:color="auto" w:frame="1"/>
            <w:lang w:eastAsia="et-EE"/>
          </w:rPr>
          <w:delText xml:space="preserve"> </w:delText>
        </w:r>
      </w:del>
    </w:p>
    <w:p w14:paraId="03771C96" w14:textId="06B23AA7" w:rsidR="00675A9A" w:rsidRPr="00B64549" w:rsidRDefault="00834982" w:rsidP="006B6F18">
      <w:pPr>
        <w:spacing w:line="240" w:lineRule="auto"/>
        <w:rPr>
          <w:bCs/>
          <w:bdr w:val="none" w:sz="0" w:space="0" w:color="auto" w:frame="1"/>
          <w:lang w:eastAsia="et-EE"/>
        </w:rPr>
      </w:pPr>
      <w:r w:rsidRPr="00B64549">
        <w:rPr>
          <w:bCs/>
          <w:bdr w:val="none" w:sz="0" w:space="0" w:color="auto" w:frame="1"/>
          <w:lang w:eastAsia="et-EE"/>
        </w:rPr>
        <w:t>„</w:t>
      </w:r>
      <w:r w:rsidR="005D68D3" w:rsidRPr="00B64549">
        <w:rPr>
          <w:bCs/>
          <w:bdr w:val="none" w:sz="0" w:space="0" w:color="auto" w:frame="1"/>
          <w:lang w:eastAsia="et-EE"/>
        </w:rPr>
        <w:t xml:space="preserve">(2) </w:t>
      </w:r>
      <w:r w:rsidR="00675A9A" w:rsidRPr="00B64549">
        <w:rPr>
          <w:bCs/>
          <w:bdr w:val="none" w:sz="0" w:space="0" w:color="auto" w:frame="1"/>
          <w:lang w:eastAsia="et-EE"/>
        </w:rPr>
        <w:t>Põllumajandus- ja Toiduamet võib võõrandada looma isikule, kes</w:t>
      </w:r>
      <w:r w:rsidR="00B069D5">
        <w:rPr>
          <w:bCs/>
          <w:bdr w:val="none" w:sz="0" w:space="0" w:color="auto" w:frame="1"/>
          <w:lang w:eastAsia="et-EE"/>
        </w:rPr>
        <w:t xml:space="preserve"> </w:t>
      </w:r>
      <w:r w:rsidR="00B9595A" w:rsidRPr="00B64549">
        <w:rPr>
          <w:bCs/>
          <w:bdr w:val="none" w:sz="0" w:space="0" w:color="auto" w:frame="1"/>
          <w:lang w:eastAsia="et-EE"/>
        </w:rPr>
        <w:t>pidas</w:t>
      </w:r>
      <w:r w:rsidR="00B9595A">
        <w:rPr>
          <w:bCs/>
          <w:bdr w:val="none" w:sz="0" w:space="0" w:color="auto" w:frame="1"/>
          <w:lang w:eastAsia="et-EE"/>
        </w:rPr>
        <w:t xml:space="preserve"> seda looma </w:t>
      </w:r>
      <w:r w:rsidR="00B069D5">
        <w:rPr>
          <w:bCs/>
          <w:bdr w:val="none" w:sz="0" w:space="0" w:color="auto" w:frame="1"/>
          <w:lang w:eastAsia="et-EE"/>
        </w:rPr>
        <w:t>asendustäitmise korras</w:t>
      </w:r>
      <w:r w:rsidR="00B9595A">
        <w:rPr>
          <w:bCs/>
          <w:bdr w:val="none" w:sz="0" w:space="0" w:color="auto" w:frame="1"/>
          <w:lang w:eastAsia="et-EE"/>
        </w:rPr>
        <w:t>,</w:t>
      </w:r>
      <w:r w:rsidR="00CE52FE" w:rsidRPr="00B64549">
        <w:rPr>
          <w:bCs/>
          <w:bdr w:val="none" w:sz="0" w:space="0" w:color="auto" w:frame="1"/>
          <w:lang w:eastAsia="et-EE"/>
        </w:rPr>
        <w:t xml:space="preserve"> </w:t>
      </w:r>
      <w:r w:rsidR="00B069D5">
        <w:rPr>
          <w:bCs/>
          <w:bdr w:val="none" w:sz="0" w:space="0" w:color="auto" w:frame="1"/>
          <w:lang w:eastAsia="et-EE"/>
        </w:rPr>
        <w:t>või muule isikule, kes soovib looma omandada</w:t>
      </w:r>
      <w:r w:rsidR="00CD1E33" w:rsidRPr="00B64549">
        <w:rPr>
          <w:bCs/>
          <w:bdr w:val="none" w:sz="0" w:space="0" w:color="auto" w:frame="1"/>
          <w:lang w:eastAsia="et-EE"/>
        </w:rPr>
        <w:t>.</w:t>
      </w:r>
      <w:r w:rsidR="00826A7D">
        <w:rPr>
          <w:lang w:eastAsia="et-EE"/>
        </w:rPr>
        <w:t>“;</w:t>
      </w:r>
    </w:p>
    <w:p w14:paraId="1DF57130" w14:textId="77777777" w:rsidR="00834982" w:rsidRPr="00B64549" w:rsidRDefault="00834982" w:rsidP="006B6F18">
      <w:pPr>
        <w:spacing w:line="240" w:lineRule="auto"/>
        <w:rPr>
          <w:bCs/>
          <w:bdr w:val="none" w:sz="0" w:space="0" w:color="auto" w:frame="1"/>
          <w:lang w:eastAsia="et-EE"/>
        </w:rPr>
      </w:pPr>
    </w:p>
    <w:p w14:paraId="4133C19F" w14:textId="1330C036" w:rsidR="00834982" w:rsidRPr="00B64549" w:rsidRDefault="003E6192" w:rsidP="006B6F18">
      <w:pPr>
        <w:spacing w:line="240" w:lineRule="auto"/>
        <w:rPr>
          <w:bCs/>
          <w:bdr w:val="none" w:sz="0" w:space="0" w:color="auto" w:frame="1"/>
          <w:lang w:eastAsia="et-EE"/>
        </w:rPr>
      </w:pPr>
      <w:r>
        <w:rPr>
          <w:b/>
          <w:bdr w:val="none" w:sz="0" w:space="0" w:color="auto" w:frame="1"/>
          <w:lang w:eastAsia="et-EE"/>
        </w:rPr>
        <w:t>10</w:t>
      </w:r>
      <w:r w:rsidR="00834982" w:rsidRPr="00B64549">
        <w:rPr>
          <w:b/>
          <w:bdr w:val="none" w:sz="0" w:space="0" w:color="auto" w:frame="1"/>
          <w:lang w:eastAsia="et-EE"/>
        </w:rPr>
        <w:t>)</w:t>
      </w:r>
      <w:r w:rsidR="00834982" w:rsidRPr="00B64549">
        <w:rPr>
          <w:bCs/>
          <w:bdr w:val="none" w:sz="0" w:space="0" w:color="auto" w:frame="1"/>
          <w:lang w:eastAsia="et-EE"/>
        </w:rPr>
        <w:t xml:space="preserve"> paragrahvi</w:t>
      </w:r>
      <w:r w:rsidR="000507D5" w:rsidRPr="00B64549">
        <w:rPr>
          <w:bCs/>
          <w:bdr w:val="none" w:sz="0" w:space="0" w:color="auto" w:frame="1"/>
          <w:lang w:eastAsia="et-EE"/>
        </w:rPr>
        <w:t xml:space="preserve"> 64</w:t>
      </w:r>
      <w:r w:rsidR="00956005" w:rsidRPr="00B64549">
        <w:rPr>
          <w:bCs/>
          <w:bdr w:val="none" w:sz="0" w:space="0" w:color="auto" w:frame="1"/>
          <w:vertAlign w:val="superscript"/>
          <w:lang w:eastAsia="et-EE"/>
        </w:rPr>
        <w:t>2</w:t>
      </w:r>
      <w:r w:rsidR="000507D5" w:rsidRPr="00B64549">
        <w:rPr>
          <w:bCs/>
          <w:bdr w:val="none" w:sz="0" w:space="0" w:color="auto" w:frame="1"/>
          <w:lang w:eastAsia="et-EE"/>
        </w:rPr>
        <w:t xml:space="preserve"> </w:t>
      </w:r>
      <w:r w:rsidR="004C27B8" w:rsidRPr="00B64549">
        <w:rPr>
          <w:bCs/>
          <w:bdr w:val="none" w:sz="0" w:space="0" w:color="auto" w:frame="1"/>
          <w:lang w:eastAsia="et-EE"/>
        </w:rPr>
        <w:t>lõi</w:t>
      </w:r>
      <w:r w:rsidR="00FB2CA6" w:rsidRPr="00B64549">
        <w:rPr>
          <w:bCs/>
          <w:bdr w:val="none" w:sz="0" w:space="0" w:color="auto" w:frame="1"/>
          <w:lang w:eastAsia="et-EE"/>
        </w:rPr>
        <w:t>ke</w:t>
      </w:r>
      <w:r w:rsidR="004C27B8" w:rsidRPr="00B64549">
        <w:rPr>
          <w:bCs/>
          <w:bdr w:val="none" w:sz="0" w:space="0" w:color="auto" w:frame="1"/>
          <w:lang w:eastAsia="et-EE"/>
        </w:rPr>
        <w:t xml:space="preserve"> 3 </w:t>
      </w:r>
      <w:r w:rsidR="00FB2CA6" w:rsidRPr="00B64549">
        <w:rPr>
          <w:bCs/>
          <w:bdr w:val="none" w:sz="0" w:space="0" w:color="auto" w:frame="1"/>
          <w:lang w:eastAsia="et-EE"/>
        </w:rPr>
        <w:t>teises lauses asendatakse sõna „Lemmiklooma“ sõnaga „Looma“;</w:t>
      </w:r>
    </w:p>
    <w:p w14:paraId="68B5078B" w14:textId="306C48A1" w:rsidR="00956005" w:rsidRPr="00B64549" w:rsidRDefault="00956005" w:rsidP="006B6F18">
      <w:pPr>
        <w:spacing w:line="240" w:lineRule="auto"/>
      </w:pPr>
    </w:p>
    <w:p w14:paraId="6FA27BDE" w14:textId="504A8805" w:rsidR="000C36C2" w:rsidRPr="00B24670" w:rsidRDefault="00DC5EB2" w:rsidP="006B6F18">
      <w:pPr>
        <w:spacing w:line="240" w:lineRule="auto"/>
        <w:rPr>
          <w:lang w:eastAsia="et-EE"/>
        </w:rPr>
      </w:pPr>
      <w:r w:rsidRPr="00B64549">
        <w:rPr>
          <w:b/>
          <w:bCs/>
        </w:rPr>
        <w:t>1</w:t>
      </w:r>
      <w:r w:rsidR="003E6192">
        <w:rPr>
          <w:b/>
          <w:bCs/>
        </w:rPr>
        <w:t>1</w:t>
      </w:r>
      <w:r w:rsidR="00956005" w:rsidRPr="00B64549">
        <w:rPr>
          <w:b/>
          <w:bCs/>
        </w:rPr>
        <w:t xml:space="preserve">) </w:t>
      </w:r>
      <w:r w:rsidR="005D68D3" w:rsidRPr="00B64549">
        <w:rPr>
          <w:lang w:eastAsia="et-EE"/>
        </w:rPr>
        <w:t>p</w:t>
      </w:r>
      <w:r w:rsidR="00670A13" w:rsidRPr="00B64549">
        <w:rPr>
          <w:lang w:eastAsia="et-EE"/>
        </w:rPr>
        <w:t>aragrahvi 64</w:t>
      </w:r>
      <w:r w:rsidR="00670A13" w:rsidRPr="00B64549">
        <w:rPr>
          <w:vertAlign w:val="superscript"/>
          <w:lang w:eastAsia="et-EE"/>
        </w:rPr>
        <w:t>2</w:t>
      </w:r>
      <w:r w:rsidR="00670A13" w:rsidRPr="00B64549">
        <w:rPr>
          <w:lang w:eastAsia="et-EE"/>
        </w:rPr>
        <w:t xml:space="preserve"> lõi</w:t>
      </w:r>
      <w:r w:rsidR="00FB2CA6" w:rsidRPr="00B64549">
        <w:rPr>
          <w:lang w:eastAsia="et-EE"/>
        </w:rPr>
        <w:t>kes</w:t>
      </w:r>
      <w:r w:rsidR="00670A13" w:rsidRPr="00B64549">
        <w:rPr>
          <w:lang w:eastAsia="et-EE"/>
        </w:rPr>
        <w:t xml:space="preserve"> 4 </w:t>
      </w:r>
      <w:r w:rsidR="00FB2CA6" w:rsidRPr="00B64549">
        <w:rPr>
          <w:lang w:eastAsia="et-EE"/>
        </w:rPr>
        <w:t>asendatakse sõna „Põllumaja</w:t>
      </w:r>
      <w:r w:rsidR="00594932" w:rsidRPr="00B64549">
        <w:rPr>
          <w:lang w:eastAsia="et-EE"/>
        </w:rPr>
        <w:t>nd</w:t>
      </w:r>
      <w:r w:rsidR="00FB2CA6" w:rsidRPr="00B64549">
        <w:rPr>
          <w:lang w:eastAsia="et-EE"/>
        </w:rPr>
        <w:t>uslooma“ sõnaga „Looma“</w:t>
      </w:r>
      <w:r w:rsidR="004B03AD" w:rsidRPr="00B64549">
        <w:rPr>
          <w:lang w:eastAsia="et-EE"/>
        </w:rPr>
        <w:t>;</w:t>
      </w:r>
    </w:p>
    <w:bookmarkEnd w:id="73"/>
    <w:p w14:paraId="61509EEC" w14:textId="7257E154" w:rsidR="005B39B4" w:rsidRPr="00B64549" w:rsidRDefault="005B39B4" w:rsidP="006B6F18">
      <w:pPr>
        <w:spacing w:line="240" w:lineRule="auto"/>
      </w:pPr>
    </w:p>
    <w:p w14:paraId="08BE8FAC" w14:textId="419B6CB3" w:rsidR="00E57D05" w:rsidRPr="00B64549" w:rsidRDefault="008624D6" w:rsidP="006B6F18">
      <w:pPr>
        <w:spacing w:line="240" w:lineRule="auto"/>
      </w:pPr>
      <w:bookmarkStart w:id="75" w:name="_Hlk196751448"/>
      <w:r w:rsidRPr="00B64549">
        <w:rPr>
          <w:b/>
          <w:bCs/>
        </w:rPr>
        <w:t>1</w:t>
      </w:r>
      <w:r w:rsidR="003E6192">
        <w:rPr>
          <w:b/>
          <w:bCs/>
        </w:rPr>
        <w:t>2</w:t>
      </w:r>
      <w:r w:rsidR="00A77EC1" w:rsidRPr="00B64549">
        <w:rPr>
          <w:b/>
          <w:bCs/>
        </w:rPr>
        <w:t>)</w:t>
      </w:r>
      <w:r w:rsidR="00A77EC1" w:rsidRPr="00B64549">
        <w:t xml:space="preserve"> </w:t>
      </w:r>
      <w:r w:rsidR="005D68D3" w:rsidRPr="00B64549">
        <w:t>p</w:t>
      </w:r>
      <w:r w:rsidR="00A77EC1" w:rsidRPr="00B64549">
        <w:t>aragrahv</w:t>
      </w:r>
      <w:r w:rsidR="00CE20B4" w:rsidRPr="00B64549">
        <w:t>i</w:t>
      </w:r>
      <w:r w:rsidR="00A77EC1" w:rsidRPr="00B64549">
        <w:t xml:space="preserve"> 66</w:t>
      </w:r>
      <w:r w:rsidR="00A77EC1" w:rsidRPr="00B64549">
        <w:rPr>
          <w:vertAlign w:val="superscript"/>
        </w:rPr>
        <w:t xml:space="preserve">1 </w:t>
      </w:r>
      <w:r w:rsidR="004B03AD" w:rsidRPr="00B64549">
        <w:t>lõi</w:t>
      </w:r>
      <w:r w:rsidR="00A56937" w:rsidRPr="00B64549">
        <w:t>kes</w:t>
      </w:r>
      <w:r w:rsidR="004B03AD" w:rsidRPr="00B64549">
        <w:t xml:space="preserve"> 2</w:t>
      </w:r>
      <w:r w:rsidR="003331F8" w:rsidRPr="00B64549">
        <w:t>,</w:t>
      </w:r>
      <w:r w:rsidR="002A4D12">
        <w:t xml:space="preserve"> § </w:t>
      </w:r>
      <w:r w:rsidR="002A4D12" w:rsidRPr="002A4D12">
        <w:t>66</w:t>
      </w:r>
      <w:r w:rsidR="002A4D12">
        <w:rPr>
          <w:vertAlign w:val="superscript"/>
        </w:rPr>
        <w:t>2</w:t>
      </w:r>
      <w:r w:rsidR="002A4D12">
        <w:t xml:space="preserve"> </w:t>
      </w:r>
      <w:r w:rsidR="002A4D12" w:rsidRPr="002A4D12">
        <w:t>lõikes</w:t>
      </w:r>
      <w:r w:rsidR="002A4D12">
        <w:t xml:space="preserve"> 2,</w:t>
      </w:r>
      <w:r w:rsidR="003331F8" w:rsidRPr="00B64549">
        <w:t xml:space="preserve"> § 66</w:t>
      </w:r>
      <w:r w:rsidR="003331F8" w:rsidRPr="00B64549">
        <w:rPr>
          <w:vertAlign w:val="superscript"/>
        </w:rPr>
        <w:t>4</w:t>
      </w:r>
      <w:r w:rsidR="003331F8" w:rsidRPr="00B64549">
        <w:t xml:space="preserve"> lõikes 2, § 66</w:t>
      </w:r>
      <w:r w:rsidR="003331F8" w:rsidRPr="00B64549">
        <w:rPr>
          <w:vertAlign w:val="superscript"/>
        </w:rPr>
        <w:t>5</w:t>
      </w:r>
      <w:r w:rsidR="003331F8" w:rsidRPr="00B64549">
        <w:t xml:space="preserve"> lõikes 2</w:t>
      </w:r>
      <w:r w:rsidR="009B083B">
        <w:t xml:space="preserve">, § </w:t>
      </w:r>
      <w:r w:rsidR="009B083B" w:rsidRPr="002A4D12">
        <w:t>66</w:t>
      </w:r>
      <w:r w:rsidR="009B083B">
        <w:rPr>
          <w:vertAlign w:val="superscript"/>
        </w:rPr>
        <w:t>6</w:t>
      </w:r>
      <w:r w:rsidR="009B083B">
        <w:t xml:space="preserve"> </w:t>
      </w:r>
      <w:r w:rsidR="009B083B" w:rsidRPr="002A4D12">
        <w:t>lõikes</w:t>
      </w:r>
      <w:r w:rsidR="009B083B">
        <w:t xml:space="preserve"> 2,</w:t>
      </w:r>
      <w:r w:rsidR="003331F8" w:rsidRPr="00B64549">
        <w:t xml:space="preserve"> § 66</w:t>
      </w:r>
      <w:r w:rsidR="003331F8" w:rsidRPr="00B64549">
        <w:rPr>
          <w:vertAlign w:val="superscript"/>
        </w:rPr>
        <w:t>7</w:t>
      </w:r>
      <w:r w:rsidR="003331F8" w:rsidRPr="00B64549">
        <w:t xml:space="preserve"> lõikes 2</w:t>
      </w:r>
      <w:r w:rsidR="009B083B">
        <w:t xml:space="preserve">, § </w:t>
      </w:r>
      <w:r w:rsidR="009B083B" w:rsidRPr="002A4D12">
        <w:t>66</w:t>
      </w:r>
      <w:r w:rsidR="009B083B">
        <w:rPr>
          <w:vertAlign w:val="superscript"/>
        </w:rPr>
        <w:t>8</w:t>
      </w:r>
      <w:r w:rsidR="009B083B">
        <w:t xml:space="preserve"> </w:t>
      </w:r>
      <w:r w:rsidR="009B083B" w:rsidRPr="002A4D12">
        <w:t>lõikes</w:t>
      </w:r>
      <w:r w:rsidR="009B083B">
        <w:t xml:space="preserve"> 2</w:t>
      </w:r>
      <w:r w:rsidR="009567B4">
        <w:t xml:space="preserve"> ja §</w:t>
      </w:r>
      <w:r w:rsidR="00E60F54">
        <w:t xml:space="preserve"> </w:t>
      </w:r>
      <w:r w:rsidR="009567B4">
        <w:t>66</w:t>
      </w:r>
      <w:r w:rsidR="009567B4" w:rsidRPr="009567B4">
        <w:rPr>
          <w:vertAlign w:val="superscript"/>
        </w:rPr>
        <w:t>10</w:t>
      </w:r>
      <w:r w:rsidR="009567B4">
        <w:t xml:space="preserve"> lõikes 2</w:t>
      </w:r>
      <w:r w:rsidR="00A77EC1" w:rsidRPr="00B64549">
        <w:t xml:space="preserve"> </w:t>
      </w:r>
      <w:r w:rsidR="00A56937" w:rsidRPr="00B64549">
        <w:t>asendatakse arv „3200“ arvuga „32</w:t>
      </w:r>
      <w:r w:rsidR="00BA3079">
        <w:t>0</w:t>
      </w:r>
      <w:r w:rsidR="00A56937" w:rsidRPr="00B64549">
        <w:t> 000“</w:t>
      </w:r>
      <w:r w:rsidR="004B03AD" w:rsidRPr="00B64549">
        <w:rPr>
          <w:lang w:eastAsia="et-EE"/>
        </w:rPr>
        <w:t>;</w:t>
      </w:r>
    </w:p>
    <w:bookmarkEnd w:id="75"/>
    <w:p w14:paraId="5A31DED8" w14:textId="77777777" w:rsidR="00901439" w:rsidRPr="00B64549" w:rsidRDefault="00901439" w:rsidP="006B6F18">
      <w:pPr>
        <w:spacing w:line="240" w:lineRule="auto"/>
      </w:pPr>
    </w:p>
    <w:p w14:paraId="12012B2A" w14:textId="1C954921" w:rsidR="00C32C59" w:rsidRPr="00B64549" w:rsidRDefault="00901439" w:rsidP="006B6F18">
      <w:pPr>
        <w:spacing w:line="240" w:lineRule="auto"/>
      </w:pPr>
      <w:bookmarkStart w:id="76" w:name="_Hlk196751859"/>
      <w:r w:rsidRPr="00B64549">
        <w:rPr>
          <w:b/>
          <w:bCs/>
        </w:rPr>
        <w:t>1</w:t>
      </w:r>
      <w:r w:rsidR="003E6192">
        <w:rPr>
          <w:b/>
          <w:bCs/>
        </w:rPr>
        <w:t>3</w:t>
      </w:r>
      <w:r w:rsidRPr="00B64549">
        <w:rPr>
          <w:b/>
          <w:bCs/>
        </w:rPr>
        <w:t>)</w:t>
      </w:r>
      <w:r w:rsidRPr="00B64549">
        <w:t xml:space="preserve"> </w:t>
      </w:r>
      <w:r w:rsidR="005D68D3" w:rsidRPr="00B64549">
        <w:t>p</w:t>
      </w:r>
      <w:r w:rsidRPr="00B64549">
        <w:t>aragrahv</w:t>
      </w:r>
      <w:r w:rsidR="00CE20B4" w:rsidRPr="00B64549">
        <w:t>i</w:t>
      </w:r>
      <w:r w:rsidRPr="00B64549">
        <w:t xml:space="preserve"> 66</w:t>
      </w:r>
      <w:r w:rsidRPr="00B64549">
        <w:rPr>
          <w:vertAlign w:val="superscript"/>
        </w:rPr>
        <w:t xml:space="preserve">2 </w:t>
      </w:r>
      <w:r w:rsidR="00CE20B4" w:rsidRPr="00B64549">
        <w:t>lõikes 1</w:t>
      </w:r>
      <w:r w:rsidR="003331F8" w:rsidRPr="00B64549">
        <w:t>, § 66</w:t>
      </w:r>
      <w:r w:rsidR="00BF7AAC" w:rsidRPr="00B64549">
        <w:rPr>
          <w:vertAlign w:val="superscript"/>
        </w:rPr>
        <w:t>6</w:t>
      </w:r>
      <w:r w:rsidR="003331F8" w:rsidRPr="00B64549">
        <w:t xml:space="preserve"> lõikes 1</w:t>
      </w:r>
      <w:r w:rsidR="00E60F54">
        <w:t>,</w:t>
      </w:r>
      <w:r w:rsidR="003331F8" w:rsidRPr="00B64549">
        <w:t xml:space="preserve"> § 66</w:t>
      </w:r>
      <w:r w:rsidR="007B2700" w:rsidRPr="00B64549">
        <w:rPr>
          <w:vertAlign w:val="superscript"/>
        </w:rPr>
        <w:t>8</w:t>
      </w:r>
      <w:r w:rsidR="003331F8" w:rsidRPr="00B64549">
        <w:t xml:space="preserve"> lõikes 1</w:t>
      </w:r>
      <w:r w:rsidR="00E60F54">
        <w:t xml:space="preserve"> ja</w:t>
      </w:r>
      <w:r w:rsidR="009567B4">
        <w:t xml:space="preserve"> §</w:t>
      </w:r>
      <w:r w:rsidR="00D00C92">
        <w:t xml:space="preserve"> </w:t>
      </w:r>
      <w:r w:rsidR="009567B4">
        <w:t>66</w:t>
      </w:r>
      <w:r w:rsidR="009567B4" w:rsidRPr="009567B4">
        <w:rPr>
          <w:vertAlign w:val="superscript"/>
        </w:rPr>
        <w:t>10</w:t>
      </w:r>
      <w:r w:rsidR="009567B4">
        <w:t xml:space="preserve"> lõikes 1</w:t>
      </w:r>
      <w:r w:rsidR="00CE20B4" w:rsidRPr="00B64549">
        <w:t xml:space="preserve"> asendatakse arv </w:t>
      </w:r>
      <w:r w:rsidR="00C32C59" w:rsidRPr="00B64549">
        <w:t>„</w:t>
      </w:r>
      <w:r w:rsidR="00CE20B4" w:rsidRPr="00B64549">
        <w:t>200</w:t>
      </w:r>
      <w:r w:rsidR="00C32C59" w:rsidRPr="00B64549">
        <w:t>“</w:t>
      </w:r>
      <w:r w:rsidR="00CE20B4" w:rsidRPr="00B64549">
        <w:t xml:space="preserve"> arvuga </w:t>
      </w:r>
      <w:r w:rsidR="00C32C59" w:rsidRPr="00B64549">
        <w:t>„</w:t>
      </w:r>
      <w:r w:rsidR="00CE20B4" w:rsidRPr="00B64549">
        <w:t>300</w:t>
      </w:r>
      <w:r w:rsidR="00C32C59" w:rsidRPr="00B64549">
        <w:t>“;</w:t>
      </w:r>
    </w:p>
    <w:bookmarkEnd w:id="76"/>
    <w:p w14:paraId="1B442509" w14:textId="77777777" w:rsidR="00635AF3" w:rsidRPr="00B64549" w:rsidRDefault="00635AF3" w:rsidP="006B6F18">
      <w:pPr>
        <w:spacing w:line="240" w:lineRule="auto"/>
      </w:pPr>
    </w:p>
    <w:p w14:paraId="2A8803A8" w14:textId="72A469A7" w:rsidR="00F62B60" w:rsidRPr="00B64549" w:rsidRDefault="008624D6" w:rsidP="006B6F18">
      <w:pPr>
        <w:spacing w:line="240" w:lineRule="auto"/>
      </w:pPr>
      <w:bookmarkStart w:id="77" w:name="_Hlk196977266"/>
      <w:r w:rsidRPr="00B64549">
        <w:rPr>
          <w:b/>
          <w:bCs/>
        </w:rPr>
        <w:t>1</w:t>
      </w:r>
      <w:r w:rsidR="00142A93" w:rsidRPr="00B64549">
        <w:rPr>
          <w:b/>
          <w:bCs/>
        </w:rPr>
        <w:t>4</w:t>
      </w:r>
      <w:r w:rsidRPr="00B64549">
        <w:rPr>
          <w:b/>
          <w:bCs/>
        </w:rPr>
        <w:t>)</w:t>
      </w:r>
      <w:r w:rsidRPr="00B64549">
        <w:t xml:space="preserve"> </w:t>
      </w:r>
      <w:r w:rsidR="005D68D3" w:rsidRPr="00B64549">
        <w:t>p</w:t>
      </w:r>
      <w:r w:rsidRPr="00B64549">
        <w:t>aragrahvi 81</w:t>
      </w:r>
      <w:r w:rsidRPr="00B64549">
        <w:rPr>
          <w:vertAlign w:val="superscript"/>
        </w:rPr>
        <w:t>1</w:t>
      </w:r>
      <w:r w:rsidRPr="00B64549">
        <w:t xml:space="preserve"> täiendatakse lõi</w:t>
      </w:r>
      <w:r w:rsidR="004975DC" w:rsidRPr="00B64549">
        <w:t>getega</w:t>
      </w:r>
      <w:r w:rsidRPr="00B64549">
        <w:t xml:space="preserve"> 1</w:t>
      </w:r>
      <w:r w:rsidR="00856327">
        <w:t>6</w:t>
      </w:r>
      <w:r w:rsidR="004975DC" w:rsidRPr="00B64549">
        <w:t>–1</w:t>
      </w:r>
      <w:r w:rsidR="006F78C6">
        <w:t>8</w:t>
      </w:r>
      <w:r w:rsidRPr="00B64549">
        <w:t xml:space="preserve"> järgmises sõnastuses:</w:t>
      </w:r>
    </w:p>
    <w:p w14:paraId="223A1E88" w14:textId="24914547" w:rsidR="00803289" w:rsidRDefault="005D68D3" w:rsidP="006B6F18">
      <w:pPr>
        <w:spacing w:line="240" w:lineRule="auto"/>
        <w:rPr>
          <w:bCs/>
          <w:bdr w:val="none" w:sz="0" w:space="0" w:color="auto" w:frame="1"/>
          <w:lang w:eastAsia="et-EE"/>
        </w:rPr>
      </w:pPr>
      <w:r w:rsidRPr="00B64549">
        <w:t>„</w:t>
      </w:r>
      <w:r w:rsidR="008624D6" w:rsidRPr="00B64549">
        <w:t>(</w:t>
      </w:r>
      <w:r w:rsidR="00856327">
        <w:t>16</w:t>
      </w:r>
      <w:r w:rsidR="008624D6" w:rsidRPr="00B64549">
        <w:t>)</w:t>
      </w:r>
      <w:r w:rsidR="0036184E" w:rsidRPr="0036184E">
        <w:rPr>
          <w:bCs/>
          <w:bdr w:val="none" w:sz="0" w:space="0" w:color="auto" w:frame="1"/>
          <w:lang w:eastAsia="et-EE"/>
        </w:rPr>
        <w:t xml:space="preserve"> </w:t>
      </w:r>
      <w:r w:rsidR="00C019DE">
        <w:rPr>
          <w:bCs/>
          <w:bdr w:val="none" w:sz="0" w:space="0" w:color="auto" w:frame="1"/>
          <w:lang w:eastAsia="et-EE"/>
        </w:rPr>
        <w:t>E</w:t>
      </w:r>
      <w:r w:rsidR="0036184E" w:rsidRPr="00992A6A">
        <w:rPr>
          <w:bCs/>
          <w:bdr w:val="none" w:sz="0" w:space="0" w:color="auto" w:frame="1"/>
          <w:lang w:eastAsia="et-EE"/>
        </w:rPr>
        <w:t xml:space="preserve">nne 2027. aasta 1. jaanuari </w:t>
      </w:r>
      <w:r w:rsidR="00C019DE">
        <w:rPr>
          <w:bCs/>
          <w:bdr w:val="none" w:sz="0" w:space="0" w:color="auto" w:frame="1"/>
          <w:lang w:eastAsia="et-EE"/>
        </w:rPr>
        <w:t xml:space="preserve">sündinud koera, </w:t>
      </w:r>
      <w:r w:rsidR="0036184E" w:rsidRPr="00992A6A">
        <w:rPr>
          <w:bCs/>
          <w:bdr w:val="none" w:sz="0" w:space="0" w:color="auto" w:frame="1"/>
          <w:lang w:eastAsia="et-EE"/>
        </w:rPr>
        <w:t xml:space="preserve">keda peetakse </w:t>
      </w:r>
      <w:r w:rsidR="006F78C6">
        <w:rPr>
          <w:bCs/>
          <w:bdr w:val="none" w:sz="0" w:space="0" w:color="auto" w:frame="1"/>
          <w:lang w:eastAsia="et-EE"/>
        </w:rPr>
        <w:t xml:space="preserve">2027. aasta 1. jaanuari seisuga </w:t>
      </w:r>
      <w:r w:rsidR="0036184E" w:rsidRPr="00992A6A">
        <w:rPr>
          <w:bCs/>
          <w:bdr w:val="none" w:sz="0" w:space="0" w:color="auto" w:frame="1"/>
          <w:lang w:eastAsia="et-EE"/>
        </w:rPr>
        <w:t>käesoleva seaduse § 3 lõike 5 alusel kehtestatud nõuete kohaselt ketis ning kes võib teistsuguse pidamisviisi korral olla agressiivne või ohtlik iseendale</w:t>
      </w:r>
      <w:r w:rsidR="002E148F">
        <w:rPr>
          <w:bCs/>
          <w:bdr w:val="none" w:sz="0" w:space="0" w:color="auto" w:frame="1"/>
          <w:lang w:eastAsia="et-EE"/>
        </w:rPr>
        <w:t>,</w:t>
      </w:r>
      <w:r w:rsidR="0036184E" w:rsidRPr="00992A6A">
        <w:rPr>
          <w:bCs/>
          <w:bdr w:val="none" w:sz="0" w:space="0" w:color="auto" w:frame="1"/>
          <w:lang w:eastAsia="et-EE"/>
        </w:rPr>
        <w:t xml:space="preserve"> teisele loomale või inimesele, võib pidada ketis kuni 20</w:t>
      </w:r>
      <w:r w:rsidR="007168FC">
        <w:rPr>
          <w:bCs/>
          <w:bdr w:val="none" w:sz="0" w:space="0" w:color="auto" w:frame="1"/>
          <w:lang w:eastAsia="et-EE"/>
        </w:rPr>
        <w:t>3</w:t>
      </w:r>
      <w:r w:rsidR="00200601">
        <w:rPr>
          <w:bCs/>
          <w:bdr w:val="none" w:sz="0" w:space="0" w:color="auto" w:frame="1"/>
          <w:lang w:eastAsia="et-EE"/>
        </w:rPr>
        <w:t>2</w:t>
      </w:r>
      <w:r w:rsidR="0036184E" w:rsidRPr="00992A6A">
        <w:rPr>
          <w:bCs/>
          <w:bdr w:val="none" w:sz="0" w:space="0" w:color="auto" w:frame="1"/>
          <w:lang w:eastAsia="et-EE"/>
        </w:rPr>
        <w:t>. aasta 1. jaanuarini</w:t>
      </w:r>
      <w:r w:rsidR="00F20256">
        <w:rPr>
          <w:bCs/>
          <w:bdr w:val="none" w:sz="0" w:space="0" w:color="auto" w:frame="1"/>
          <w:lang w:eastAsia="et-EE"/>
        </w:rPr>
        <w:t>.</w:t>
      </w:r>
    </w:p>
    <w:p w14:paraId="1D176A01" w14:textId="77777777" w:rsidR="00200601" w:rsidRPr="00B64549" w:rsidRDefault="00200601" w:rsidP="006B6F18">
      <w:pPr>
        <w:spacing w:line="240" w:lineRule="auto"/>
        <w:rPr>
          <w:bCs/>
          <w:bdr w:val="none" w:sz="0" w:space="0" w:color="auto" w:frame="1"/>
          <w:lang w:eastAsia="et-EE"/>
        </w:rPr>
      </w:pPr>
    </w:p>
    <w:p w14:paraId="703A62AC" w14:textId="5B39B954" w:rsidR="0068451F" w:rsidRPr="00337227" w:rsidRDefault="0068451F" w:rsidP="006B6F18">
      <w:pPr>
        <w:spacing w:line="240" w:lineRule="auto"/>
      </w:pPr>
      <w:r w:rsidRPr="00337227">
        <w:t>(</w:t>
      </w:r>
      <w:r w:rsidR="004975DC" w:rsidRPr="00337227">
        <w:t>1</w:t>
      </w:r>
      <w:r w:rsidR="006F78C6">
        <w:t>7</w:t>
      </w:r>
      <w:r w:rsidRPr="00337227">
        <w:t>) 202</w:t>
      </w:r>
      <w:r w:rsidR="00803289" w:rsidRPr="00337227">
        <w:t>7</w:t>
      </w:r>
      <w:r w:rsidRPr="00337227">
        <w:t xml:space="preserve">. aasta 1. </w:t>
      </w:r>
      <w:r w:rsidR="00803289" w:rsidRPr="00337227">
        <w:t>jaanuari</w:t>
      </w:r>
      <w:r w:rsidRPr="00337227">
        <w:t xml:space="preserve"> seisuga tegutsev</w:t>
      </w:r>
      <w:r w:rsidR="00AF1321">
        <w:t>a</w:t>
      </w:r>
      <w:del w:id="78" w:author="Aili Sandre - JUSTDIGI" w:date="2026-01-27T09:14:00Z" w16du:dateUtc="2026-01-27T07:14:00Z">
        <w:r w:rsidR="00AF1321" w:rsidDel="00761D77">
          <w:delText>l</w:delText>
        </w:r>
      </w:del>
      <w:r w:rsidRPr="00337227">
        <w:t xml:space="preserve"> </w:t>
      </w:r>
      <w:r w:rsidRPr="00320D9F">
        <w:t>varjupaiga pidaja</w:t>
      </w:r>
      <w:r w:rsidR="00AF1321" w:rsidRPr="00320D9F">
        <w:t>l</w:t>
      </w:r>
      <w:r w:rsidR="00611D22" w:rsidRPr="00F76801">
        <w:t xml:space="preserve"> ja hulkuvate loomade hoiukodudesse paigutamisega tegelev</w:t>
      </w:r>
      <w:r w:rsidR="00151042">
        <w:t>a</w:t>
      </w:r>
      <w:del w:id="79" w:author="Aili Sandre - JUSTDIGI" w:date="2026-01-27T09:14:00Z" w16du:dateUtc="2026-01-27T07:14:00Z">
        <w:r w:rsidR="00151042" w:rsidDel="00761D77">
          <w:delText>l</w:delText>
        </w:r>
      </w:del>
      <w:r w:rsidR="00611D22" w:rsidRPr="00F76801">
        <w:t xml:space="preserve"> varjupaiga pidajal</w:t>
      </w:r>
      <w:r w:rsidRPr="00337227">
        <w:t xml:space="preserve"> peab </w:t>
      </w:r>
      <w:r w:rsidR="00AF1321">
        <w:t>olema</w:t>
      </w:r>
      <w:r w:rsidRPr="00337227">
        <w:t xml:space="preserve"> varjupaiga pidaja tegevusluba</w:t>
      </w:r>
      <w:r w:rsidR="00320D9F">
        <w:t xml:space="preserve"> või h</w:t>
      </w:r>
      <w:r w:rsidR="00320D9F" w:rsidRPr="00643561">
        <w:t>ulkuvate loomade hoiukodudesse paigutamisega tegeleva varjupaiga pidaja</w:t>
      </w:r>
      <w:r w:rsidR="00320D9F" w:rsidRPr="00643561" w:rsidDel="003B50F8">
        <w:rPr>
          <w:bdr w:val="none" w:sz="0" w:space="0" w:color="auto" w:frame="1"/>
          <w:lang w:eastAsia="et-EE"/>
        </w:rPr>
        <w:t xml:space="preserve"> </w:t>
      </w:r>
      <w:r w:rsidR="00320D9F" w:rsidRPr="00643561">
        <w:t>tegevusl</w:t>
      </w:r>
      <w:r w:rsidR="00320D9F">
        <w:t>uba</w:t>
      </w:r>
      <w:r w:rsidRPr="00337227">
        <w:t xml:space="preserve"> alates 2028. aasta 1. jaanuarist.</w:t>
      </w:r>
    </w:p>
    <w:p w14:paraId="4919D7EF" w14:textId="77777777" w:rsidR="00803289" w:rsidRPr="00337227" w:rsidRDefault="00803289" w:rsidP="006B6F18">
      <w:pPr>
        <w:spacing w:line="240" w:lineRule="auto"/>
        <w:rPr>
          <w:bCs/>
          <w:bdr w:val="none" w:sz="0" w:space="0" w:color="auto" w:frame="1"/>
          <w:lang w:eastAsia="et-EE"/>
        </w:rPr>
      </w:pPr>
    </w:p>
    <w:p w14:paraId="0AE84F02" w14:textId="4CD6FA4F" w:rsidR="0068451F" w:rsidRPr="00337227" w:rsidRDefault="0068451F" w:rsidP="006B6F18">
      <w:pPr>
        <w:spacing w:line="240" w:lineRule="auto"/>
      </w:pPr>
      <w:r w:rsidRPr="00337227">
        <w:t>(</w:t>
      </w:r>
      <w:r w:rsidR="004975DC" w:rsidRPr="00337227">
        <w:t>1</w:t>
      </w:r>
      <w:r w:rsidR="006F78C6">
        <w:t>8</w:t>
      </w:r>
      <w:r w:rsidRPr="00337227">
        <w:t>) Enne 202</w:t>
      </w:r>
      <w:r w:rsidR="00CD3434" w:rsidRPr="00337227">
        <w:t>7</w:t>
      </w:r>
      <w:r w:rsidRPr="00337227">
        <w:t xml:space="preserve">. aasta 1. </w:t>
      </w:r>
      <w:r w:rsidR="00CD3434" w:rsidRPr="00337227">
        <w:t>jaanuari</w:t>
      </w:r>
      <w:r w:rsidRPr="00337227">
        <w:t xml:space="preserve"> kehtinud veterinaarseaduse § 25 lõike 2 punkti 3 redaktsiooni kohaselt loakohustuse täitnud varjupaiga pidaja puhul loetakse käesoleva seaduse § 5</w:t>
      </w:r>
      <w:r w:rsidRPr="00337227">
        <w:rPr>
          <w:vertAlign w:val="superscript"/>
        </w:rPr>
        <w:t>4</w:t>
      </w:r>
      <w:r w:rsidRPr="00337227">
        <w:t xml:space="preserve"> lõike </w:t>
      </w:r>
      <w:r w:rsidR="00CD3434" w:rsidRPr="00337227">
        <w:t>1</w:t>
      </w:r>
      <w:r w:rsidRPr="00337227">
        <w:t xml:space="preserve"> kohane loakohustus täidetuks.</w:t>
      </w:r>
      <w:r w:rsidR="00803289" w:rsidRPr="00337227">
        <w:t>“.</w:t>
      </w:r>
    </w:p>
    <w:bookmarkEnd w:id="77"/>
    <w:p w14:paraId="339FFAFE" w14:textId="77777777" w:rsidR="005B39B4" w:rsidRPr="00B64549" w:rsidRDefault="005B39B4" w:rsidP="006B6F18">
      <w:pPr>
        <w:pStyle w:val="Tekst"/>
        <w:rPr>
          <w:rFonts w:cs="Times New Roman"/>
        </w:rPr>
      </w:pPr>
    </w:p>
    <w:p w14:paraId="1B20FE59" w14:textId="2417295F" w:rsidR="004B7487" w:rsidRPr="00B64549" w:rsidRDefault="005B39B4" w:rsidP="006B6F18">
      <w:pPr>
        <w:spacing w:line="240" w:lineRule="auto"/>
        <w:rPr>
          <w:b/>
          <w:bCs/>
          <w:lang w:eastAsia="et-EE"/>
        </w:rPr>
      </w:pPr>
      <w:r w:rsidRPr="00B64549">
        <w:rPr>
          <w:b/>
          <w:bCs/>
          <w:lang w:eastAsia="et-EE"/>
        </w:rPr>
        <w:t xml:space="preserve">§ 2. </w:t>
      </w:r>
      <w:r w:rsidR="001E7B62" w:rsidRPr="00B64549">
        <w:rPr>
          <w:b/>
          <w:bCs/>
          <w:lang w:eastAsia="et-EE"/>
        </w:rPr>
        <w:t>Veterinaarseaduse muutmine</w:t>
      </w:r>
    </w:p>
    <w:p w14:paraId="7999E11C" w14:textId="77777777" w:rsidR="004B7487" w:rsidRPr="00B64549" w:rsidRDefault="004B7487" w:rsidP="006B6F18">
      <w:pPr>
        <w:spacing w:line="240" w:lineRule="auto"/>
        <w:rPr>
          <w:b/>
          <w:bCs/>
          <w:lang w:eastAsia="et-EE"/>
        </w:rPr>
      </w:pPr>
    </w:p>
    <w:p w14:paraId="7ED04267" w14:textId="34AD0E8A" w:rsidR="004B7487" w:rsidRPr="00B64549" w:rsidRDefault="001E7B62" w:rsidP="006B6F18">
      <w:pPr>
        <w:spacing w:line="240" w:lineRule="auto"/>
        <w:rPr>
          <w:lang w:eastAsia="et-EE"/>
        </w:rPr>
      </w:pPr>
      <w:r w:rsidRPr="00B64549">
        <w:rPr>
          <w:lang w:eastAsia="et-EE"/>
        </w:rPr>
        <w:t>Veterinaarseaduses</w:t>
      </w:r>
      <w:r w:rsidR="004B7487" w:rsidRPr="00B64549">
        <w:rPr>
          <w:lang w:eastAsia="et-EE"/>
        </w:rPr>
        <w:t xml:space="preserve"> tehakse järgmi</w:t>
      </w:r>
      <w:r w:rsidRPr="00B64549">
        <w:rPr>
          <w:lang w:eastAsia="et-EE"/>
        </w:rPr>
        <w:t>s</w:t>
      </w:r>
      <w:r w:rsidR="004B7487" w:rsidRPr="00B64549">
        <w:rPr>
          <w:lang w:eastAsia="et-EE"/>
        </w:rPr>
        <w:t>e</w:t>
      </w:r>
      <w:r w:rsidRPr="00B64549">
        <w:rPr>
          <w:lang w:eastAsia="et-EE"/>
        </w:rPr>
        <w:t>d</w:t>
      </w:r>
      <w:r w:rsidR="004B7487" w:rsidRPr="00B64549">
        <w:rPr>
          <w:lang w:eastAsia="et-EE"/>
        </w:rPr>
        <w:t xml:space="preserve"> muudatus</w:t>
      </w:r>
      <w:r w:rsidRPr="00B64549">
        <w:rPr>
          <w:lang w:eastAsia="et-EE"/>
        </w:rPr>
        <w:t>ed</w:t>
      </w:r>
      <w:r w:rsidR="004B7487" w:rsidRPr="00B64549">
        <w:rPr>
          <w:lang w:eastAsia="et-EE"/>
        </w:rPr>
        <w:t>:</w:t>
      </w:r>
    </w:p>
    <w:p w14:paraId="1E845130" w14:textId="77777777" w:rsidR="004B7487" w:rsidRPr="00B64549" w:rsidRDefault="004B7487" w:rsidP="006B6F18">
      <w:pPr>
        <w:spacing w:line="240" w:lineRule="auto"/>
        <w:rPr>
          <w:b/>
          <w:bCs/>
        </w:rPr>
      </w:pPr>
    </w:p>
    <w:p w14:paraId="159E3749" w14:textId="49029DE8" w:rsidR="008C7BE7" w:rsidRPr="00B64549" w:rsidRDefault="008C7BE7" w:rsidP="006B6F18">
      <w:pPr>
        <w:spacing w:line="240" w:lineRule="auto"/>
      </w:pPr>
      <w:r w:rsidRPr="00B64549">
        <w:rPr>
          <w:b/>
          <w:bCs/>
        </w:rPr>
        <w:t>1)</w:t>
      </w:r>
      <w:r w:rsidRPr="00B64549">
        <w:t xml:space="preserve"> paragrahvi 24 lõike 2 punkti 1 </w:t>
      </w:r>
      <w:r w:rsidR="000D1CAF" w:rsidRPr="00B64549">
        <w:t>täiendatakse pärast sõna „tegevusalad“ tekstiosaga „,</w:t>
      </w:r>
      <w:ins w:id="80" w:author="Aili Sandre - JUSTDIGI" w:date="2026-01-27T09:15:00Z" w16du:dateUtc="2026-01-27T07:15:00Z">
        <w:r w:rsidR="00761D77">
          <w:t> </w:t>
        </w:r>
      </w:ins>
      <w:del w:id="81" w:author="Aili Sandre - JUSTDIGI" w:date="2026-01-27T09:15:00Z" w16du:dateUtc="2026-01-27T07:15:00Z">
        <w:r w:rsidR="00616A73" w:rsidDel="00761D77">
          <w:delText xml:space="preserve"> </w:delText>
        </w:r>
      </w:del>
      <w:r w:rsidR="000D1CAF" w:rsidRPr="00B64549">
        <w:t>välja arvatud loomakaitseseaduse § 5</w:t>
      </w:r>
      <w:r w:rsidR="000D1CAF" w:rsidRPr="00B64549">
        <w:rPr>
          <w:vertAlign w:val="superscript"/>
        </w:rPr>
        <w:t>4</w:t>
      </w:r>
      <w:r w:rsidR="000D1CAF" w:rsidRPr="00B64549">
        <w:t xml:space="preserve"> lõikes 1 nimetatud tegevusala“</w:t>
      </w:r>
      <w:r w:rsidRPr="00B64549">
        <w:t>;</w:t>
      </w:r>
    </w:p>
    <w:p w14:paraId="1CE71C27" w14:textId="77777777" w:rsidR="0017326B" w:rsidRPr="00B64549" w:rsidRDefault="0017326B" w:rsidP="006B6F18">
      <w:pPr>
        <w:spacing w:line="240" w:lineRule="auto"/>
      </w:pPr>
    </w:p>
    <w:p w14:paraId="0235BA3C" w14:textId="41EA358E" w:rsidR="0017326B" w:rsidRPr="00B64549" w:rsidRDefault="0017326B" w:rsidP="006B6F18">
      <w:pPr>
        <w:spacing w:line="240" w:lineRule="auto"/>
      </w:pPr>
      <w:r w:rsidRPr="00D96EE6">
        <w:rPr>
          <w:b/>
          <w:bCs/>
        </w:rPr>
        <w:t>2)</w:t>
      </w:r>
      <w:r w:rsidRPr="00B64549">
        <w:t xml:space="preserve"> paragrahvi 25 lõike 2 punkt 3 muudetakse ja sõnastatakse järgmiselt:</w:t>
      </w:r>
    </w:p>
    <w:p w14:paraId="5101DE42" w14:textId="2CAE1523" w:rsidR="0017326B" w:rsidRPr="00B64549" w:rsidRDefault="0017326B" w:rsidP="006B6F18">
      <w:pPr>
        <w:spacing w:line="240" w:lineRule="auto"/>
      </w:pPr>
      <w:r w:rsidRPr="00B64549">
        <w:t>„3</w:t>
      </w:r>
      <w:r w:rsidRPr="00DF53E0">
        <w:t>) komisjoni delegeeritud</w:t>
      </w:r>
      <w:r w:rsidRPr="00B64549">
        <w:t xml:space="preserve"> määruse (EL) 2019/2035 artikli 9 punktides </w:t>
      </w:r>
      <w:r w:rsidR="00003C22" w:rsidRPr="00B64549">
        <w:t>a</w:t>
      </w:r>
      <w:r w:rsidRPr="00B64549">
        <w:t xml:space="preserve"> ja c–e nimetatud tegevusala;“;</w:t>
      </w:r>
    </w:p>
    <w:p w14:paraId="2F07648B" w14:textId="77777777" w:rsidR="00431138" w:rsidRPr="00B64549" w:rsidRDefault="00431138" w:rsidP="006B6F18">
      <w:pPr>
        <w:spacing w:line="240" w:lineRule="auto"/>
      </w:pPr>
    </w:p>
    <w:p w14:paraId="6F6D4138" w14:textId="0FC72C40" w:rsidR="00431138" w:rsidRPr="00B64549" w:rsidRDefault="00003C22" w:rsidP="006B6F18">
      <w:pPr>
        <w:spacing w:line="240" w:lineRule="auto"/>
      </w:pPr>
      <w:r w:rsidRPr="00B64549">
        <w:rPr>
          <w:b/>
          <w:bCs/>
        </w:rPr>
        <w:t>3</w:t>
      </w:r>
      <w:r w:rsidR="00431138" w:rsidRPr="00B64549">
        <w:rPr>
          <w:b/>
          <w:bCs/>
        </w:rPr>
        <w:t>)</w:t>
      </w:r>
      <w:r w:rsidR="00431138" w:rsidRPr="00B64549">
        <w:t xml:space="preserve"> </w:t>
      </w:r>
      <w:r w:rsidR="005F1EAD" w:rsidRPr="00B64549">
        <w:t xml:space="preserve">paragrahvi 27 </w:t>
      </w:r>
      <w:r w:rsidRPr="00B64549">
        <w:t>punkt 2</w:t>
      </w:r>
      <w:r w:rsidR="005F1EAD" w:rsidRPr="00B64549">
        <w:t xml:space="preserve"> muudetakse </w:t>
      </w:r>
      <w:r w:rsidRPr="00B64549">
        <w:t xml:space="preserve">ja sõnastatakse </w:t>
      </w:r>
      <w:r w:rsidR="005F1EAD" w:rsidRPr="00B64549">
        <w:t>järgmiselt:</w:t>
      </w:r>
    </w:p>
    <w:p w14:paraId="06A9730C" w14:textId="40423956" w:rsidR="005F1EAD" w:rsidRPr="00B64549" w:rsidRDefault="005F1EAD" w:rsidP="006B6F18">
      <w:pPr>
        <w:spacing w:line="240" w:lineRule="auto"/>
        <w:rPr>
          <w:lang w:eastAsia="et-EE"/>
        </w:rPr>
      </w:pPr>
      <w:r w:rsidRPr="00B64549">
        <w:rPr>
          <w:lang w:eastAsia="et-EE"/>
        </w:rPr>
        <w:t>„2)</w:t>
      </w:r>
      <w:r w:rsidR="00003C22" w:rsidRPr="00B64549">
        <w:rPr>
          <w:lang w:eastAsia="et-EE"/>
        </w:rPr>
        <w:t xml:space="preserve"> </w:t>
      </w:r>
      <w:r w:rsidRPr="00B64549">
        <w:rPr>
          <w:lang w:eastAsia="et-EE"/>
        </w:rPr>
        <w:t>komisjoni delegeeritud määruse (EL) 2019/2035 artiklid 5–8, 10 ja 12–17</w:t>
      </w:r>
      <w:r w:rsidR="00003C22" w:rsidRPr="00B64549">
        <w:rPr>
          <w:lang w:eastAsia="et-EE"/>
        </w:rPr>
        <w:t>;</w:t>
      </w:r>
      <w:r w:rsidR="002D3435">
        <w:rPr>
          <w:bCs/>
          <w:bdr w:val="none" w:sz="0" w:space="0" w:color="auto" w:frame="1"/>
          <w:lang w:eastAsia="et-EE"/>
        </w:rPr>
        <w:t>“;</w:t>
      </w:r>
    </w:p>
    <w:p w14:paraId="2AA07E6A" w14:textId="77777777" w:rsidR="00E57E77" w:rsidRPr="00B64549" w:rsidRDefault="00E57E77" w:rsidP="006B6F18">
      <w:pPr>
        <w:spacing w:line="240" w:lineRule="auto"/>
        <w:rPr>
          <w:lang w:eastAsia="et-EE"/>
        </w:rPr>
      </w:pPr>
    </w:p>
    <w:p w14:paraId="3F8E645F" w14:textId="34EB6D37" w:rsidR="00E57E77" w:rsidRPr="00B64549" w:rsidRDefault="00E57E77" w:rsidP="006B6F18">
      <w:pPr>
        <w:spacing w:line="240" w:lineRule="auto"/>
        <w:rPr>
          <w:lang w:eastAsia="et-EE"/>
        </w:rPr>
      </w:pPr>
      <w:r w:rsidRPr="00D96EE6">
        <w:rPr>
          <w:b/>
          <w:bCs/>
          <w:lang w:eastAsia="et-EE"/>
        </w:rPr>
        <w:t>4)</w:t>
      </w:r>
      <w:r w:rsidRPr="00B64549">
        <w:rPr>
          <w:lang w:eastAsia="et-EE"/>
        </w:rPr>
        <w:t xml:space="preserve"> paragrahvi 34 lõike 2 punkt 2 muudetakse ja sõnastatakse järgmiselt:</w:t>
      </w:r>
    </w:p>
    <w:p w14:paraId="74D97B85" w14:textId="0F75647D" w:rsidR="00E57E77" w:rsidRPr="00B64549" w:rsidRDefault="00E57E77" w:rsidP="006B6F18">
      <w:pPr>
        <w:spacing w:line="240" w:lineRule="auto"/>
      </w:pPr>
      <w:r w:rsidRPr="00D96EE6">
        <w:t xml:space="preserve">„2) loomakaitseseaduse alusel loomade vedamiseks ja loomade pikaajaliseks vedamiseks tegevusloa saanud isik, </w:t>
      </w:r>
      <w:r w:rsidR="00B9487E">
        <w:t xml:space="preserve">varjupaiga pidaja tegevusloa saanud isik, </w:t>
      </w:r>
      <w:r w:rsidR="00E21E46" w:rsidRPr="006E3A0C">
        <w:t>hulkuvate loomade hoiukodudesse paigutamisega tegelev</w:t>
      </w:r>
      <w:r w:rsidR="00AE5020">
        <w:t>a</w:t>
      </w:r>
      <w:r w:rsidR="00E21E46" w:rsidRPr="006E3A0C">
        <w:t xml:space="preserve"> varjupaiga</w:t>
      </w:r>
      <w:r w:rsidR="00E21E46">
        <w:t xml:space="preserve"> pidaja tegevusloa saanud isik, </w:t>
      </w:r>
      <w:r w:rsidR="00B9487E">
        <w:t xml:space="preserve">koerte, kasside ja valgetuhkrute teise liikmesriiki viimisega tegeleva varjupaiga pidaja tegevusloa saanud isik ning </w:t>
      </w:r>
      <w:r w:rsidRPr="00D96EE6">
        <w:t>katseloomadega varustamiseks, nende kasvatamiseks või kasutamiseks tegevusloa saanud isik;</w:t>
      </w:r>
      <w:r w:rsidRPr="00B64549">
        <w:t>“;</w:t>
      </w:r>
    </w:p>
    <w:p w14:paraId="2F7250D7" w14:textId="77777777" w:rsidR="00B9487E" w:rsidRPr="00B64549" w:rsidRDefault="00B9487E" w:rsidP="006B6F18">
      <w:pPr>
        <w:spacing w:line="240" w:lineRule="auto"/>
      </w:pPr>
    </w:p>
    <w:p w14:paraId="0E159E25" w14:textId="2A4111B5" w:rsidR="00E57E77" w:rsidRPr="00B64549" w:rsidRDefault="007E6537" w:rsidP="006B6F18">
      <w:pPr>
        <w:spacing w:line="240" w:lineRule="auto"/>
      </w:pPr>
      <w:r w:rsidRPr="00404C84">
        <w:rPr>
          <w:b/>
          <w:bCs/>
        </w:rPr>
        <w:t>5)</w:t>
      </w:r>
      <w:r w:rsidRPr="00B64549">
        <w:t xml:space="preserve"> paragrahvi 36 lõiget 1 täiendatakse pärast tekstiosa „§ 25 lõike 2 punktides 1</w:t>
      </w:r>
      <w:r w:rsidR="009F59C6" w:rsidRPr="00B64549">
        <w:t>–</w:t>
      </w:r>
      <w:r w:rsidRPr="00B64549">
        <w:t>4“ tekstiosaga „</w:t>
      </w:r>
      <w:r w:rsidR="009F59C6" w:rsidRPr="00B64549">
        <w:t>ja loomakaitseseaduse § 5</w:t>
      </w:r>
      <w:r w:rsidR="009F59C6" w:rsidRPr="00B64549">
        <w:rPr>
          <w:vertAlign w:val="superscript"/>
        </w:rPr>
        <w:t>4</w:t>
      </w:r>
      <w:r w:rsidR="009F59C6" w:rsidRPr="00B64549">
        <w:t xml:space="preserve"> lõikes 1“;</w:t>
      </w:r>
    </w:p>
    <w:p w14:paraId="143C29E9" w14:textId="77777777" w:rsidR="009F59C6" w:rsidRPr="00B64549" w:rsidRDefault="009F59C6" w:rsidP="006B6F18">
      <w:pPr>
        <w:spacing w:line="240" w:lineRule="auto"/>
      </w:pPr>
    </w:p>
    <w:p w14:paraId="3835FD88" w14:textId="5DB585A9" w:rsidR="009F59C6" w:rsidRPr="00B64549" w:rsidRDefault="009F59C6" w:rsidP="006B6F18">
      <w:pPr>
        <w:spacing w:line="240" w:lineRule="auto"/>
        <w:rPr>
          <w:lang w:eastAsia="et-EE"/>
        </w:rPr>
      </w:pPr>
      <w:r w:rsidRPr="00404C84">
        <w:rPr>
          <w:b/>
          <w:bCs/>
        </w:rPr>
        <w:t>6)</w:t>
      </w:r>
      <w:r w:rsidRPr="00B64549">
        <w:t xml:space="preserve"> paragrahvi 36 lõiget 5 täiendata</w:t>
      </w:r>
      <w:r w:rsidR="00F425EB" w:rsidRPr="00B64549">
        <w:t>kse pärast tekstiosa „§ 25 lõike 2 punktide 1–5“ tekstiosaga „või loomakaitseseaduse § 5</w:t>
      </w:r>
      <w:r w:rsidR="00F425EB" w:rsidRPr="00B64549">
        <w:rPr>
          <w:vertAlign w:val="superscript"/>
        </w:rPr>
        <w:t>4</w:t>
      </w:r>
      <w:r w:rsidR="00F425EB" w:rsidRPr="00B64549">
        <w:t xml:space="preserve"> lõike 1“</w:t>
      </w:r>
      <w:r w:rsidR="002C525B" w:rsidRPr="00B64549">
        <w:t>.</w:t>
      </w:r>
    </w:p>
    <w:p w14:paraId="7EBA4375" w14:textId="77777777" w:rsidR="004B7487" w:rsidRPr="00B64549" w:rsidRDefault="004B7487" w:rsidP="006B6F18">
      <w:pPr>
        <w:spacing w:line="240" w:lineRule="auto"/>
        <w:rPr>
          <w:b/>
          <w:bCs/>
          <w:lang w:eastAsia="et-EE"/>
        </w:rPr>
      </w:pPr>
    </w:p>
    <w:p w14:paraId="1B6CA5A3" w14:textId="3FA9518E" w:rsidR="005B39B4" w:rsidRPr="00B64549" w:rsidRDefault="004B7487" w:rsidP="006B6F18">
      <w:pPr>
        <w:spacing w:line="240" w:lineRule="auto"/>
        <w:rPr>
          <w:b/>
          <w:bCs/>
          <w:lang w:eastAsia="et-EE"/>
        </w:rPr>
      </w:pPr>
      <w:r w:rsidRPr="00B64549">
        <w:rPr>
          <w:b/>
          <w:bCs/>
          <w:lang w:eastAsia="et-EE"/>
        </w:rPr>
        <w:t xml:space="preserve">§ 3. </w:t>
      </w:r>
      <w:r w:rsidR="005B39B4" w:rsidRPr="00B64549">
        <w:rPr>
          <w:b/>
          <w:bCs/>
          <w:lang w:eastAsia="et-EE"/>
        </w:rPr>
        <w:t>Seaduse jõustumine</w:t>
      </w:r>
    </w:p>
    <w:p w14:paraId="321B1D02" w14:textId="77777777" w:rsidR="005B39B4" w:rsidRPr="00E95AEE" w:rsidRDefault="005B39B4" w:rsidP="006B6F18">
      <w:pPr>
        <w:shd w:val="clear" w:color="auto" w:fill="FFFFFF"/>
        <w:spacing w:line="240" w:lineRule="auto"/>
        <w:rPr>
          <w:rFonts w:eastAsia="Times New Roman"/>
          <w:lang w:eastAsia="et-EE"/>
        </w:rPr>
      </w:pPr>
    </w:p>
    <w:p w14:paraId="55349172" w14:textId="1BA8C59D" w:rsidR="005B39B4" w:rsidRPr="00E95AEE" w:rsidRDefault="005B39B4" w:rsidP="006B6F18">
      <w:pPr>
        <w:shd w:val="clear" w:color="auto" w:fill="FFFFFF"/>
        <w:spacing w:line="240" w:lineRule="auto"/>
        <w:rPr>
          <w:rFonts w:eastAsia="Times New Roman"/>
          <w:lang w:eastAsia="et-EE"/>
        </w:rPr>
      </w:pPr>
      <w:r w:rsidRPr="00E95AEE">
        <w:rPr>
          <w:rFonts w:eastAsia="Times New Roman"/>
          <w:lang w:eastAsia="et-EE"/>
        </w:rPr>
        <w:t>Käesolev seadus jõustub</w:t>
      </w:r>
      <w:r w:rsidR="009F5268" w:rsidRPr="00025D18">
        <w:t xml:space="preserve"> 2027. a</w:t>
      </w:r>
      <w:r w:rsidR="00AA3427">
        <w:t>asta 1. jaanuaril</w:t>
      </w:r>
      <w:r w:rsidR="009F5268" w:rsidRPr="00025D18">
        <w:t>.</w:t>
      </w:r>
      <w:del w:id="82" w:author="Aili Sandre - JUSTDIGI" w:date="2026-01-26T11:59:00Z" w16du:dateUtc="2026-01-26T09:59:00Z">
        <w:r w:rsidRPr="00E95AEE" w:rsidDel="006B08CC">
          <w:rPr>
            <w:rFonts w:eastAsia="Times New Roman"/>
            <w:lang w:eastAsia="et-EE"/>
          </w:rPr>
          <w:delText xml:space="preserve"> </w:delText>
        </w:r>
      </w:del>
    </w:p>
    <w:p w14:paraId="5CBC9356" w14:textId="77777777" w:rsidR="005B39B4" w:rsidRPr="0025542F" w:rsidRDefault="005B39B4" w:rsidP="006B6F18">
      <w:pPr>
        <w:spacing w:line="240" w:lineRule="auto"/>
        <w:rPr>
          <w:rFonts w:eastAsia="Times New Roman"/>
        </w:rPr>
      </w:pPr>
    </w:p>
    <w:p w14:paraId="496D2AAD" w14:textId="77777777" w:rsidR="005B39B4" w:rsidRPr="0025542F" w:rsidRDefault="005B39B4" w:rsidP="006B6F18">
      <w:pPr>
        <w:spacing w:line="240" w:lineRule="auto"/>
        <w:rPr>
          <w:rFonts w:eastAsia="Times New Roman"/>
        </w:rPr>
      </w:pPr>
    </w:p>
    <w:p w14:paraId="7C0AFFEB" w14:textId="77777777" w:rsidR="005B39B4" w:rsidRPr="0025542F" w:rsidRDefault="005B39B4" w:rsidP="006B6F18">
      <w:pPr>
        <w:framePr w:w="8665" w:hSpace="180" w:wrap="around" w:vAnchor="text" w:hAnchor="text" w:y="5"/>
        <w:spacing w:line="240" w:lineRule="auto"/>
        <w:rPr>
          <w:rFonts w:eastAsia="Times New Roman"/>
        </w:rPr>
      </w:pPr>
      <w:r w:rsidRPr="0025542F">
        <w:rPr>
          <w:rFonts w:eastAsia="Times New Roman"/>
        </w:rPr>
        <w:t>Lauri Hussar</w:t>
      </w:r>
    </w:p>
    <w:p w14:paraId="4D08C8BD" w14:textId="77777777" w:rsidR="005B39B4" w:rsidRPr="0025542F" w:rsidRDefault="005B39B4" w:rsidP="006B6F18">
      <w:pPr>
        <w:framePr w:w="8665" w:hSpace="180" w:wrap="around" w:vAnchor="text" w:hAnchor="text" w:y="5"/>
        <w:spacing w:line="240" w:lineRule="auto"/>
        <w:rPr>
          <w:rFonts w:eastAsia="Times New Roman"/>
        </w:rPr>
      </w:pPr>
      <w:r w:rsidRPr="0025542F">
        <w:rPr>
          <w:rFonts w:eastAsia="Times New Roman"/>
        </w:rPr>
        <w:t>Riigikogu esimees</w:t>
      </w:r>
    </w:p>
    <w:p w14:paraId="6509E9ED" w14:textId="77777777" w:rsidR="005B39B4" w:rsidRPr="0025542F" w:rsidRDefault="005B39B4" w:rsidP="006B6F18">
      <w:pPr>
        <w:framePr w:w="8665" w:hSpace="180" w:wrap="around" w:vAnchor="text" w:hAnchor="text" w:y="5"/>
        <w:spacing w:line="240" w:lineRule="auto"/>
        <w:rPr>
          <w:rFonts w:eastAsia="Times New Roman"/>
        </w:rPr>
      </w:pPr>
    </w:p>
    <w:p w14:paraId="48601F2F" w14:textId="77777777" w:rsidR="005B39B4" w:rsidRPr="0025542F" w:rsidRDefault="005B39B4" w:rsidP="006B6F18">
      <w:pPr>
        <w:framePr w:w="8665" w:hSpace="180" w:wrap="around" w:vAnchor="text" w:hAnchor="text" w:y="5"/>
        <w:spacing w:line="240" w:lineRule="auto"/>
        <w:rPr>
          <w:rFonts w:eastAsia="Times New Roman"/>
        </w:rPr>
      </w:pPr>
      <w:r w:rsidRPr="0025542F">
        <w:rPr>
          <w:rFonts w:eastAsia="Times New Roman"/>
        </w:rPr>
        <w:t>Tallinn,  …..  ……. 202x</w:t>
      </w:r>
    </w:p>
    <w:p w14:paraId="2A99321B" w14:textId="77777777" w:rsidR="005B39B4" w:rsidRPr="00C3266C" w:rsidRDefault="005B39B4" w:rsidP="006B6F18">
      <w:pPr>
        <w:keepNext/>
        <w:keepLines/>
        <w:suppressLineNumbers/>
        <w:spacing w:line="240" w:lineRule="auto"/>
        <w:rPr>
          <w:bCs/>
        </w:rPr>
      </w:pPr>
      <w:r w:rsidRPr="0025542F">
        <w:rPr>
          <w:rFonts w:eastAsia="Times New Roman"/>
        </w:rPr>
        <w:t>___________________________________________________________________________</w:t>
      </w:r>
    </w:p>
    <w:bookmarkEnd w:id="1"/>
    <w:p w14:paraId="4D5FCC42" w14:textId="77777777" w:rsidR="006A2312" w:rsidRPr="006A2312" w:rsidRDefault="006A2312" w:rsidP="006B6F18">
      <w:pPr>
        <w:spacing w:line="240" w:lineRule="auto"/>
        <w:rPr>
          <w:bCs/>
        </w:rPr>
      </w:pPr>
      <w:r w:rsidRPr="006A2312">
        <w:rPr>
          <w:bCs/>
        </w:rPr>
        <w:t>Algatab Vabariigi Valitsus … …..202x. a</w:t>
      </w:r>
    </w:p>
    <w:p w14:paraId="6F2BE6B3" w14:textId="77777777" w:rsidR="006A2312" w:rsidRPr="006A2312" w:rsidRDefault="006A2312" w:rsidP="006B6F18">
      <w:pPr>
        <w:spacing w:line="240" w:lineRule="auto"/>
        <w:rPr>
          <w:bCs/>
        </w:rPr>
      </w:pPr>
    </w:p>
    <w:p w14:paraId="023E625C" w14:textId="50F6ED5A" w:rsidR="006A2312" w:rsidRPr="006A2312" w:rsidRDefault="006A2312" w:rsidP="006B6F18">
      <w:pPr>
        <w:spacing w:line="240" w:lineRule="auto"/>
        <w:rPr>
          <w:bCs/>
        </w:rPr>
      </w:pPr>
      <w:r w:rsidRPr="006A2312">
        <w:rPr>
          <w:bCs/>
        </w:rPr>
        <w:t>Vabariigi Valitsuse nimel</w:t>
      </w:r>
      <w:del w:id="83" w:author="Aili Sandre - JUSTDIGI" w:date="2026-01-26T11:59:00Z" w16du:dateUtc="2026-01-26T09:59:00Z">
        <w:r w:rsidRPr="006A2312" w:rsidDel="00E67537">
          <w:rPr>
            <w:bCs/>
          </w:rPr>
          <w:delText xml:space="preserve"> </w:delText>
        </w:r>
      </w:del>
    </w:p>
    <w:p w14:paraId="2E500451" w14:textId="00287105" w:rsidR="006A2312" w:rsidRPr="006A2312" w:rsidDel="00E67537" w:rsidRDefault="006A2312">
      <w:pPr>
        <w:spacing w:line="240" w:lineRule="auto"/>
        <w:rPr>
          <w:del w:id="84" w:author="Aili Sandre - JUSTDIGI" w:date="2026-01-26T11:59:00Z" w16du:dateUtc="2026-01-26T09:59:00Z"/>
          <w:bCs/>
        </w:rPr>
      </w:pPr>
    </w:p>
    <w:p w14:paraId="1469A307" w14:textId="52B8D378" w:rsidR="005B39B4" w:rsidRPr="006A2312" w:rsidRDefault="006A2312" w:rsidP="006B6F18">
      <w:pPr>
        <w:spacing w:line="240" w:lineRule="auto"/>
        <w:rPr>
          <w:bCs/>
        </w:rPr>
      </w:pPr>
      <w:r w:rsidRPr="006A2312">
        <w:rPr>
          <w:bCs/>
        </w:rPr>
        <w:t>(allkirjastatud digitaalselt)</w:t>
      </w:r>
    </w:p>
    <w:sectPr w:rsidR="005B39B4" w:rsidRPr="006A2312" w:rsidSect="00C3266C">
      <w:headerReference w:type="default" r:id="rId15"/>
      <w:footerReference w:type="even" r:id="rId16"/>
      <w:footerReference w:type="default" r:id="rId17"/>
      <w:pgSz w:w="11906" w:h="16838" w:code="9"/>
      <w:pgMar w:top="907" w:right="1021" w:bottom="1418" w:left="1814" w:header="510" w:footer="510" w:gutter="0"/>
      <w:cols w:space="708"/>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7" w:author="Aili Sandre - JUSTDIGI" w:date="2026-01-26T10:07:00Z" w:initials="AS">
    <w:p w14:paraId="65B7C8E3" w14:textId="77777777" w:rsidR="001542AF" w:rsidRDefault="001542AF" w:rsidP="001542AF">
      <w:pPr>
        <w:pStyle w:val="Kommentaaritekst"/>
        <w:jc w:val="left"/>
      </w:pPr>
      <w:r>
        <w:rPr>
          <w:rStyle w:val="Kommentaariviide"/>
        </w:rPr>
        <w:annotationRef/>
      </w:r>
      <w:r>
        <w:t>Ülearune</w:t>
      </w:r>
    </w:p>
  </w:comment>
  <w:comment w:id="34" w:author="Katariina Kärsten - JUSTDIGI" w:date="2026-02-05T12:09:00Z" w:initials="KK">
    <w:p w14:paraId="4519F9A4" w14:textId="77777777" w:rsidR="00801424" w:rsidRDefault="00801424" w:rsidP="00801424">
      <w:pPr>
        <w:pStyle w:val="Kommentaaritekst"/>
        <w:jc w:val="left"/>
      </w:pPr>
      <w:r>
        <w:rPr>
          <w:rStyle w:val="Kommentaariviide"/>
        </w:rPr>
        <w:annotationRef/>
      </w:r>
      <w:r>
        <w:t xml:space="preserve">Palume lisada leheküljenumber ka 1. leheküljele, vt ka Riigikogu juhatuse </w:t>
      </w:r>
      <w:r>
        <w:rPr>
          <w:color w:val="000000"/>
          <w:highlight w:val="white"/>
        </w:rPr>
        <w:t xml:space="preserve">2014. aasta 10. aprilli otsusega nr 70 kehtestatud eelnõu ja seletuskirja vormistamise juhend, kättesaadav siit: </w:t>
      </w:r>
      <w:hyperlink r:id="rId1" w:history="1">
        <w:r w:rsidRPr="00A31AEB">
          <w:rPr>
            <w:rStyle w:val="Hperlink"/>
            <w:highlight w:val="white"/>
          </w:rPr>
          <w:t>HÕNTE käsiraamat | Justiits- ja Digiministeerium</w:t>
        </w:r>
      </w:hyperlink>
    </w:p>
  </w:comment>
  <w:comment w:id="39" w:author="Katariina Kärsten - JUSTDIGI" w:date="2026-02-05T12:07:00Z" w:initials="KK">
    <w:p w14:paraId="0F3FC81F" w14:textId="2D6ECBB0" w:rsidR="00645BCB" w:rsidRDefault="00645BCB" w:rsidP="00645BCB">
      <w:pPr>
        <w:pStyle w:val="Kommentaaritekst"/>
        <w:jc w:val="left"/>
      </w:pPr>
      <w:r>
        <w:rPr>
          <w:rStyle w:val="Kommentaariviide"/>
        </w:rPr>
        <w:annotationRef/>
      </w:r>
      <w:r>
        <w:t xml:space="preserve">Palume kaaluda, kas lisatav lõige võiks süstemaatiliselt sobida paremini lõikeks 2-1. Nimelt, kui vaadata § 4 lg 1 loetletud tegusid, siis lg 3 sunniviisiline söötmine mahub ilmselt "loomale kannatusi põhjustav muu sarnaste tagajärgedega teo" alla. Kui nii, siis eelnõu kohase § 4 lg 1 täienduse järgi nimetatakse loomaga suguühtesse astumine loetelus eespool. Järgnevad keelunormid võiksid järgida lg 1 loetelu järjekorda. </w:t>
      </w:r>
    </w:p>
  </w:comment>
  <w:comment w:id="46" w:author="Katariina Kärsten - JUSTDIGI" w:date="2026-02-05T12:11:00Z" w:initials="KK">
    <w:p w14:paraId="3866B1B4" w14:textId="77777777" w:rsidR="00575E74" w:rsidRDefault="00323C1B" w:rsidP="00575E74">
      <w:pPr>
        <w:pStyle w:val="Kommentaaritekst"/>
        <w:jc w:val="left"/>
      </w:pPr>
      <w:r>
        <w:rPr>
          <w:rStyle w:val="Kommentaariviide"/>
        </w:rPr>
        <w:annotationRef/>
      </w:r>
      <w:r w:rsidR="00575E74">
        <w:t xml:space="preserve">Kuna lõikele 1 on just äsja viidatud, siis siin võime kasutada lühemat viidet "sama lõike punktis 2". Nii väldime kordust. </w:t>
      </w:r>
    </w:p>
  </w:comment>
  <w:comment w:id="52" w:author="Katariina Kärsten - JUSTDIGI" w:date="2026-02-05T12:12:00Z" w:initials="KK">
    <w:p w14:paraId="458F643E" w14:textId="71F5EE57" w:rsidR="00575E74" w:rsidRDefault="00575E74" w:rsidP="00575E74">
      <w:pPr>
        <w:pStyle w:val="Kommentaaritekst"/>
        <w:jc w:val="left"/>
      </w:pPr>
      <w:r>
        <w:rPr>
          <w:rStyle w:val="Kommentaariviide"/>
        </w:rPr>
        <w:annotationRef/>
      </w:r>
      <w:r>
        <w:t>Siin võib samuti kasutada lühemat "sama lõike punktides",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5B7C8E3" w15:done="0"/>
  <w15:commentEx w15:paraId="4519F9A4" w15:done="0"/>
  <w15:commentEx w15:paraId="0F3FC81F" w15:done="0"/>
  <w15:commentEx w15:paraId="3866B1B4" w15:done="0"/>
  <w15:commentEx w15:paraId="458F643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18D1991" w16cex:dateUtc="2026-01-26T08:07:00Z"/>
  <w16cex:commentExtensible w16cex:durableId="275820ED" w16cex:dateUtc="2026-02-05T10:09:00Z"/>
  <w16cex:commentExtensible w16cex:durableId="3C6E3ACE" w16cex:dateUtc="2026-02-05T10:07:00Z"/>
  <w16cex:commentExtensible w16cex:durableId="1000504F" w16cex:dateUtc="2026-02-05T10:11:00Z"/>
  <w16cex:commentExtensible w16cex:durableId="6A810FC1" w16cex:dateUtc="2026-02-05T10: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5B7C8E3" w16cid:durableId="518D1991"/>
  <w16cid:commentId w16cid:paraId="4519F9A4" w16cid:durableId="275820ED"/>
  <w16cid:commentId w16cid:paraId="0F3FC81F" w16cid:durableId="3C6E3ACE"/>
  <w16cid:commentId w16cid:paraId="3866B1B4" w16cid:durableId="1000504F"/>
  <w16cid:commentId w16cid:paraId="458F643E" w16cid:durableId="6A810FC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AF2C7A" w14:textId="77777777" w:rsidR="000E21CE" w:rsidRDefault="000E21CE">
      <w:pPr>
        <w:spacing w:line="240" w:lineRule="auto"/>
      </w:pPr>
      <w:r>
        <w:separator/>
      </w:r>
    </w:p>
  </w:endnote>
  <w:endnote w:type="continuationSeparator" w:id="0">
    <w:p w14:paraId="50F0A794" w14:textId="77777777" w:rsidR="000E21CE" w:rsidRDefault="000E21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Mangal">
    <w:panose1 w:val="00000400000000000000"/>
    <w:charset w:val="00"/>
    <w:family w:val="roman"/>
    <w:pitch w:val="variable"/>
    <w:sig w:usb0="00008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1913687"/>
      <w:docPartObj>
        <w:docPartGallery w:val="Page Numbers (Bottom of Page)"/>
        <w:docPartUnique/>
      </w:docPartObj>
    </w:sdtPr>
    <w:sdtContent>
      <w:p w14:paraId="531F7A49" w14:textId="77777777" w:rsidR="000C02CB" w:rsidRDefault="000C02CB">
        <w:pPr>
          <w:pStyle w:val="Jalus"/>
          <w:jc w:val="center"/>
        </w:pPr>
        <w:r>
          <w:fldChar w:fldCharType="begin"/>
        </w:r>
        <w:r>
          <w:instrText>PAGE   \* MERGEFORMAT</w:instrText>
        </w:r>
        <w:r>
          <w:fldChar w:fldCharType="separate"/>
        </w:r>
        <w:r>
          <w:rPr>
            <w:noProof/>
          </w:rPr>
          <w:t>2</w:t>
        </w:r>
        <w:r>
          <w:fldChar w:fldCharType="end"/>
        </w:r>
      </w:p>
    </w:sdtContent>
  </w:sdt>
  <w:p w14:paraId="79A328F1" w14:textId="77777777" w:rsidR="000C02CB" w:rsidRDefault="000C02CB" w:rsidP="008C55D1">
    <w:pPr>
      <w:pStyle w:val="Jalus"/>
      <w:tabs>
        <w:tab w:val="clear" w:pos="4536"/>
        <w:tab w:val="clear" w:pos="9072"/>
        <w:tab w:val="left" w:pos="4019"/>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64766685"/>
      <w:docPartObj>
        <w:docPartGallery w:val="Page Numbers (Bottom of Page)"/>
        <w:docPartUnique/>
      </w:docPartObj>
    </w:sdtPr>
    <w:sdtContent>
      <w:p w14:paraId="15AF3AE4" w14:textId="77777777" w:rsidR="000C02CB" w:rsidRDefault="000C02CB">
        <w:pPr>
          <w:pStyle w:val="Jalus"/>
          <w:jc w:val="center"/>
        </w:pPr>
        <w:r>
          <w:fldChar w:fldCharType="begin"/>
        </w:r>
        <w:r>
          <w:instrText>PAGE   \* MERGEFORMAT</w:instrText>
        </w:r>
        <w:r>
          <w:fldChar w:fldCharType="separate"/>
        </w:r>
        <w:r>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2EB869" w14:textId="77777777" w:rsidR="000E21CE" w:rsidRDefault="000E21CE">
      <w:pPr>
        <w:spacing w:line="240" w:lineRule="auto"/>
      </w:pPr>
      <w:r>
        <w:separator/>
      </w:r>
    </w:p>
  </w:footnote>
  <w:footnote w:type="continuationSeparator" w:id="0">
    <w:p w14:paraId="71481019" w14:textId="77777777" w:rsidR="000E21CE" w:rsidRDefault="000E21C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B2A734" w14:textId="77777777" w:rsidR="000C02CB" w:rsidRDefault="000C02CB">
    <w:pPr>
      <w:pStyle w:val="Pis"/>
      <w:jc w:val="center"/>
    </w:pPr>
  </w:p>
  <w:p w14:paraId="1BC563E3" w14:textId="77777777" w:rsidR="000C02CB" w:rsidRDefault="000C02CB">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40D02"/>
    <w:multiLevelType w:val="hybridMultilevel"/>
    <w:tmpl w:val="5EF087C4"/>
    <w:lvl w:ilvl="0" w:tplc="AC6E67B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C0134CF"/>
    <w:multiLevelType w:val="hybridMultilevel"/>
    <w:tmpl w:val="808E68D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0716FA6"/>
    <w:multiLevelType w:val="hybridMultilevel"/>
    <w:tmpl w:val="FD2645AC"/>
    <w:lvl w:ilvl="0" w:tplc="B4B872E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4B43CAB"/>
    <w:multiLevelType w:val="hybridMultilevel"/>
    <w:tmpl w:val="3DF8D30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7291ADD"/>
    <w:multiLevelType w:val="hybridMultilevel"/>
    <w:tmpl w:val="EEEA4688"/>
    <w:lvl w:ilvl="0" w:tplc="4F76D618">
      <w:start w:val="1"/>
      <w:numFmt w:val="decimal"/>
      <w:lvlText w:val="(%1)"/>
      <w:lvlJc w:val="left"/>
      <w:pPr>
        <w:ind w:left="780" w:hanging="4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0FE4138"/>
    <w:multiLevelType w:val="hybridMultilevel"/>
    <w:tmpl w:val="E25C75A4"/>
    <w:lvl w:ilvl="0" w:tplc="4412E5A8">
      <w:start w:val="1"/>
      <w:numFmt w:val="decimal"/>
      <w:lvlText w:val="%1)"/>
      <w:lvlJc w:val="left"/>
      <w:pPr>
        <w:ind w:left="936" w:hanging="576"/>
      </w:pPr>
      <w:rPr>
        <w:rFonts w:eastAsia="Calibri"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4FF5CD5"/>
    <w:multiLevelType w:val="hybridMultilevel"/>
    <w:tmpl w:val="7466127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9F77D0E"/>
    <w:multiLevelType w:val="hybridMultilevel"/>
    <w:tmpl w:val="C65C3AFA"/>
    <w:lvl w:ilvl="0" w:tplc="3EE4175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0F23F43"/>
    <w:multiLevelType w:val="hybridMultilevel"/>
    <w:tmpl w:val="81202FC2"/>
    <w:lvl w:ilvl="0" w:tplc="B024D310">
      <w:start w:val="1"/>
      <w:numFmt w:val="decimal"/>
      <w:lvlText w:val="%1)"/>
      <w:lvlJc w:val="left"/>
      <w:pPr>
        <w:ind w:left="1020" w:hanging="360"/>
      </w:pPr>
    </w:lvl>
    <w:lvl w:ilvl="1" w:tplc="C5221CDE">
      <w:start w:val="1"/>
      <w:numFmt w:val="decimal"/>
      <w:lvlText w:val="%2)"/>
      <w:lvlJc w:val="left"/>
      <w:pPr>
        <w:ind w:left="1020" w:hanging="360"/>
      </w:pPr>
    </w:lvl>
    <w:lvl w:ilvl="2" w:tplc="F0E075C2">
      <w:start w:val="1"/>
      <w:numFmt w:val="decimal"/>
      <w:lvlText w:val="%3)"/>
      <w:lvlJc w:val="left"/>
      <w:pPr>
        <w:ind w:left="1020" w:hanging="360"/>
      </w:pPr>
    </w:lvl>
    <w:lvl w:ilvl="3" w:tplc="0EE4A250">
      <w:start w:val="1"/>
      <w:numFmt w:val="decimal"/>
      <w:lvlText w:val="%4)"/>
      <w:lvlJc w:val="left"/>
      <w:pPr>
        <w:ind w:left="1020" w:hanging="360"/>
      </w:pPr>
    </w:lvl>
    <w:lvl w:ilvl="4" w:tplc="886634EA">
      <w:start w:val="1"/>
      <w:numFmt w:val="decimal"/>
      <w:lvlText w:val="%5)"/>
      <w:lvlJc w:val="left"/>
      <w:pPr>
        <w:ind w:left="1020" w:hanging="360"/>
      </w:pPr>
    </w:lvl>
    <w:lvl w:ilvl="5" w:tplc="65AE3AAA">
      <w:start w:val="1"/>
      <w:numFmt w:val="decimal"/>
      <w:lvlText w:val="%6)"/>
      <w:lvlJc w:val="left"/>
      <w:pPr>
        <w:ind w:left="1020" w:hanging="360"/>
      </w:pPr>
    </w:lvl>
    <w:lvl w:ilvl="6" w:tplc="053E60DC">
      <w:start w:val="1"/>
      <w:numFmt w:val="decimal"/>
      <w:lvlText w:val="%7)"/>
      <w:lvlJc w:val="left"/>
      <w:pPr>
        <w:ind w:left="1020" w:hanging="360"/>
      </w:pPr>
    </w:lvl>
    <w:lvl w:ilvl="7" w:tplc="4C34BB8A">
      <w:start w:val="1"/>
      <w:numFmt w:val="decimal"/>
      <w:lvlText w:val="%8)"/>
      <w:lvlJc w:val="left"/>
      <w:pPr>
        <w:ind w:left="1020" w:hanging="360"/>
      </w:pPr>
    </w:lvl>
    <w:lvl w:ilvl="8" w:tplc="120CCA74">
      <w:start w:val="1"/>
      <w:numFmt w:val="decimal"/>
      <w:lvlText w:val="%9)"/>
      <w:lvlJc w:val="left"/>
      <w:pPr>
        <w:ind w:left="1020" w:hanging="360"/>
      </w:pPr>
    </w:lvl>
  </w:abstractNum>
  <w:abstractNum w:abstractNumId="9" w15:restartNumberingAfterBreak="0">
    <w:nsid w:val="4404054F"/>
    <w:multiLevelType w:val="hybridMultilevel"/>
    <w:tmpl w:val="73C01A8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4651499"/>
    <w:multiLevelType w:val="hybridMultilevel"/>
    <w:tmpl w:val="636472F6"/>
    <w:lvl w:ilvl="0" w:tplc="422E338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5FB6B46"/>
    <w:multiLevelType w:val="hybridMultilevel"/>
    <w:tmpl w:val="03761BB8"/>
    <w:lvl w:ilvl="0" w:tplc="AF889692">
      <w:start w:val="1"/>
      <w:numFmt w:val="decimal"/>
      <w:lvlText w:val="(%1)"/>
      <w:lvlJc w:val="left"/>
      <w:pPr>
        <w:ind w:left="765" w:hanging="4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6F96705"/>
    <w:multiLevelType w:val="hybridMultilevel"/>
    <w:tmpl w:val="8648FE28"/>
    <w:lvl w:ilvl="0" w:tplc="6994DBA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9757433"/>
    <w:multiLevelType w:val="hybridMultilevel"/>
    <w:tmpl w:val="CC5EE378"/>
    <w:lvl w:ilvl="0" w:tplc="CCBE333C">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14" w15:restartNumberingAfterBreak="0">
    <w:nsid w:val="69C463A7"/>
    <w:multiLevelType w:val="hybridMultilevel"/>
    <w:tmpl w:val="A05A098C"/>
    <w:lvl w:ilvl="0" w:tplc="2010729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70094B04"/>
    <w:multiLevelType w:val="hybridMultilevel"/>
    <w:tmpl w:val="99D2B7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718F53D2"/>
    <w:multiLevelType w:val="hybridMultilevel"/>
    <w:tmpl w:val="C71624A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75CE3390"/>
    <w:multiLevelType w:val="hybridMultilevel"/>
    <w:tmpl w:val="89A4B998"/>
    <w:lvl w:ilvl="0" w:tplc="18860EC8">
      <w:start w:val="1"/>
      <w:numFmt w:val="decimal"/>
      <w:lvlText w:val="(%1)"/>
      <w:lvlJc w:val="left"/>
      <w:pPr>
        <w:ind w:left="780" w:hanging="4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765762623">
    <w:abstractNumId w:val="9"/>
  </w:num>
  <w:num w:numId="2" w16cid:durableId="201989609">
    <w:abstractNumId w:val="12"/>
  </w:num>
  <w:num w:numId="3" w16cid:durableId="1766685841">
    <w:abstractNumId w:val="4"/>
  </w:num>
  <w:num w:numId="4" w16cid:durableId="725028645">
    <w:abstractNumId w:val="7"/>
  </w:num>
  <w:num w:numId="5" w16cid:durableId="976450982">
    <w:abstractNumId w:val="5"/>
  </w:num>
  <w:num w:numId="6" w16cid:durableId="1797606142">
    <w:abstractNumId w:val="3"/>
  </w:num>
  <w:num w:numId="7" w16cid:durableId="1525904126">
    <w:abstractNumId w:val="15"/>
  </w:num>
  <w:num w:numId="8" w16cid:durableId="108354324">
    <w:abstractNumId w:val="16"/>
  </w:num>
  <w:num w:numId="9" w16cid:durableId="653726081">
    <w:abstractNumId w:val="8"/>
  </w:num>
  <w:num w:numId="10" w16cid:durableId="503710715">
    <w:abstractNumId w:val="2"/>
  </w:num>
  <w:num w:numId="11" w16cid:durableId="1832208762">
    <w:abstractNumId w:val="17"/>
  </w:num>
  <w:num w:numId="12" w16cid:durableId="855577781">
    <w:abstractNumId w:val="14"/>
  </w:num>
  <w:num w:numId="13" w16cid:durableId="352999591">
    <w:abstractNumId w:val="1"/>
  </w:num>
  <w:num w:numId="14" w16cid:durableId="1468009728">
    <w:abstractNumId w:val="13"/>
  </w:num>
  <w:num w:numId="15" w16cid:durableId="1893149629">
    <w:abstractNumId w:val="6"/>
  </w:num>
  <w:num w:numId="16" w16cid:durableId="843013528">
    <w:abstractNumId w:val="0"/>
  </w:num>
  <w:num w:numId="17" w16cid:durableId="116022463">
    <w:abstractNumId w:val="11"/>
  </w:num>
  <w:num w:numId="18" w16cid:durableId="1101684746">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ili Sandre - JUSTDIGI">
    <w15:presenceInfo w15:providerId="AD" w15:userId="S::aili.sandre@justdigi.ee::5c51914f-c8e4-463d-98be-e24fff1b55da"/>
  </w15:person>
  <w15:person w15:author="Katariina Kärsten - JUSTDIGI">
    <w15:presenceInfo w15:providerId="AD" w15:userId="S::katariina.karsten@justdigi.ee::68186ada-2893-4ef6-a103-bd414b9ef0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5D3"/>
    <w:rsid w:val="000018BF"/>
    <w:rsid w:val="00003A3A"/>
    <w:rsid w:val="00003C22"/>
    <w:rsid w:val="000063A9"/>
    <w:rsid w:val="0001152C"/>
    <w:rsid w:val="0001163B"/>
    <w:rsid w:val="00013060"/>
    <w:rsid w:val="0001580B"/>
    <w:rsid w:val="00015E6E"/>
    <w:rsid w:val="00016A19"/>
    <w:rsid w:val="000265B5"/>
    <w:rsid w:val="00026E54"/>
    <w:rsid w:val="0003043A"/>
    <w:rsid w:val="00030D2A"/>
    <w:rsid w:val="00032283"/>
    <w:rsid w:val="00032D86"/>
    <w:rsid w:val="000408A8"/>
    <w:rsid w:val="00043D0A"/>
    <w:rsid w:val="00044022"/>
    <w:rsid w:val="000456A8"/>
    <w:rsid w:val="000465C7"/>
    <w:rsid w:val="0005001A"/>
    <w:rsid w:val="000507D5"/>
    <w:rsid w:val="00054814"/>
    <w:rsid w:val="00056870"/>
    <w:rsid w:val="00066056"/>
    <w:rsid w:val="000670BB"/>
    <w:rsid w:val="00067B5D"/>
    <w:rsid w:val="00074B6E"/>
    <w:rsid w:val="000754A4"/>
    <w:rsid w:val="000769BA"/>
    <w:rsid w:val="000774B0"/>
    <w:rsid w:val="0008272F"/>
    <w:rsid w:val="00082B10"/>
    <w:rsid w:val="00083329"/>
    <w:rsid w:val="00084397"/>
    <w:rsid w:val="00085932"/>
    <w:rsid w:val="000906D5"/>
    <w:rsid w:val="0009131F"/>
    <w:rsid w:val="000917DB"/>
    <w:rsid w:val="000A24C2"/>
    <w:rsid w:val="000A4ACA"/>
    <w:rsid w:val="000A74D5"/>
    <w:rsid w:val="000B34F2"/>
    <w:rsid w:val="000B5558"/>
    <w:rsid w:val="000B6705"/>
    <w:rsid w:val="000B7547"/>
    <w:rsid w:val="000B76DC"/>
    <w:rsid w:val="000B7D98"/>
    <w:rsid w:val="000B7DD1"/>
    <w:rsid w:val="000C00D4"/>
    <w:rsid w:val="000C02CB"/>
    <w:rsid w:val="000C36C2"/>
    <w:rsid w:val="000C7A10"/>
    <w:rsid w:val="000D0455"/>
    <w:rsid w:val="000D1CAF"/>
    <w:rsid w:val="000D5BF8"/>
    <w:rsid w:val="000D5C40"/>
    <w:rsid w:val="000D5F62"/>
    <w:rsid w:val="000E0BD4"/>
    <w:rsid w:val="000E21CE"/>
    <w:rsid w:val="000F054A"/>
    <w:rsid w:val="000F0F0E"/>
    <w:rsid w:val="000F36AC"/>
    <w:rsid w:val="000F5C62"/>
    <w:rsid w:val="000F759A"/>
    <w:rsid w:val="00101738"/>
    <w:rsid w:val="00102396"/>
    <w:rsid w:val="001030C1"/>
    <w:rsid w:val="001051AB"/>
    <w:rsid w:val="00105BC5"/>
    <w:rsid w:val="0011373E"/>
    <w:rsid w:val="0011545E"/>
    <w:rsid w:val="001155FD"/>
    <w:rsid w:val="00116713"/>
    <w:rsid w:val="00121D75"/>
    <w:rsid w:val="00125301"/>
    <w:rsid w:val="00126E01"/>
    <w:rsid w:val="00127FF3"/>
    <w:rsid w:val="001352A9"/>
    <w:rsid w:val="00142A93"/>
    <w:rsid w:val="001441E1"/>
    <w:rsid w:val="00150DD8"/>
    <w:rsid w:val="00151042"/>
    <w:rsid w:val="001542AF"/>
    <w:rsid w:val="001542C6"/>
    <w:rsid w:val="00157D21"/>
    <w:rsid w:val="00161B01"/>
    <w:rsid w:val="001635A0"/>
    <w:rsid w:val="00165C33"/>
    <w:rsid w:val="00172A47"/>
    <w:rsid w:val="0017326B"/>
    <w:rsid w:val="00176F18"/>
    <w:rsid w:val="00177D72"/>
    <w:rsid w:val="00177E45"/>
    <w:rsid w:val="00184190"/>
    <w:rsid w:val="001870F1"/>
    <w:rsid w:val="001903FA"/>
    <w:rsid w:val="0019357E"/>
    <w:rsid w:val="001943FC"/>
    <w:rsid w:val="001A037C"/>
    <w:rsid w:val="001A394E"/>
    <w:rsid w:val="001B01A3"/>
    <w:rsid w:val="001B0B1E"/>
    <w:rsid w:val="001B10CB"/>
    <w:rsid w:val="001B4563"/>
    <w:rsid w:val="001B5DF9"/>
    <w:rsid w:val="001B67AE"/>
    <w:rsid w:val="001C0378"/>
    <w:rsid w:val="001C06D2"/>
    <w:rsid w:val="001C2A6A"/>
    <w:rsid w:val="001C53B9"/>
    <w:rsid w:val="001D253D"/>
    <w:rsid w:val="001D2E78"/>
    <w:rsid w:val="001D455C"/>
    <w:rsid w:val="001D4687"/>
    <w:rsid w:val="001D6CDF"/>
    <w:rsid w:val="001D7E36"/>
    <w:rsid w:val="001E069D"/>
    <w:rsid w:val="001E10F1"/>
    <w:rsid w:val="001E217E"/>
    <w:rsid w:val="001E27FD"/>
    <w:rsid w:val="001E7B62"/>
    <w:rsid w:val="001F01EA"/>
    <w:rsid w:val="001F3061"/>
    <w:rsid w:val="0020056A"/>
    <w:rsid w:val="00200601"/>
    <w:rsid w:val="002022CB"/>
    <w:rsid w:val="002033E2"/>
    <w:rsid w:val="00203AB4"/>
    <w:rsid w:val="0020638E"/>
    <w:rsid w:val="002144C2"/>
    <w:rsid w:val="00215C51"/>
    <w:rsid w:val="00216B21"/>
    <w:rsid w:val="00221A20"/>
    <w:rsid w:val="00222C15"/>
    <w:rsid w:val="002232D1"/>
    <w:rsid w:val="00223428"/>
    <w:rsid w:val="0022446F"/>
    <w:rsid w:val="0023208C"/>
    <w:rsid w:val="002352C7"/>
    <w:rsid w:val="00235F55"/>
    <w:rsid w:val="00236F71"/>
    <w:rsid w:val="00237828"/>
    <w:rsid w:val="00240B27"/>
    <w:rsid w:val="00243A0B"/>
    <w:rsid w:val="00245E9A"/>
    <w:rsid w:val="00246C97"/>
    <w:rsid w:val="00251974"/>
    <w:rsid w:val="00252A29"/>
    <w:rsid w:val="002549B9"/>
    <w:rsid w:val="00256DAF"/>
    <w:rsid w:val="00257B82"/>
    <w:rsid w:val="00260AAC"/>
    <w:rsid w:val="00261ADA"/>
    <w:rsid w:val="002628A4"/>
    <w:rsid w:val="00263AAB"/>
    <w:rsid w:val="002644D6"/>
    <w:rsid w:val="002713FD"/>
    <w:rsid w:val="00271B1F"/>
    <w:rsid w:val="00271E22"/>
    <w:rsid w:val="00275C40"/>
    <w:rsid w:val="00276095"/>
    <w:rsid w:val="00276E66"/>
    <w:rsid w:val="0028191E"/>
    <w:rsid w:val="00281D02"/>
    <w:rsid w:val="00283A64"/>
    <w:rsid w:val="00286A2D"/>
    <w:rsid w:val="002870D5"/>
    <w:rsid w:val="002916F7"/>
    <w:rsid w:val="00293117"/>
    <w:rsid w:val="00295507"/>
    <w:rsid w:val="00297B75"/>
    <w:rsid w:val="002A0355"/>
    <w:rsid w:val="002A4141"/>
    <w:rsid w:val="002A4D12"/>
    <w:rsid w:val="002A64C6"/>
    <w:rsid w:val="002A65F1"/>
    <w:rsid w:val="002A7894"/>
    <w:rsid w:val="002B1A69"/>
    <w:rsid w:val="002B282C"/>
    <w:rsid w:val="002C1A58"/>
    <w:rsid w:val="002C25B8"/>
    <w:rsid w:val="002C525B"/>
    <w:rsid w:val="002C5D6F"/>
    <w:rsid w:val="002D3435"/>
    <w:rsid w:val="002D4A32"/>
    <w:rsid w:val="002D73D9"/>
    <w:rsid w:val="002E148F"/>
    <w:rsid w:val="002E3C66"/>
    <w:rsid w:val="002F73DB"/>
    <w:rsid w:val="002F7ED9"/>
    <w:rsid w:val="0030076C"/>
    <w:rsid w:val="00301BD7"/>
    <w:rsid w:val="00301E0F"/>
    <w:rsid w:val="003043D7"/>
    <w:rsid w:val="0030592C"/>
    <w:rsid w:val="00306CA2"/>
    <w:rsid w:val="00314A1F"/>
    <w:rsid w:val="00315543"/>
    <w:rsid w:val="0032032C"/>
    <w:rsid w:val="00320D9F"/>
    <w:rsid w:val="003228EC"/>
    <w:rsid w:val="00323A24"/>
    <w:rsid w:val="00323C1B"/>
    <w:rsid w:val="00325476"/>
    <w:rsid w:val="0033129A"/>
    <w:rsid w:val="00332ABF"/>
    <w:rsid w:val="00332D08"/>
    <w:rsid w:val="003331F8"/>
    <w:rsid w:val="003342F9"/>
    <w:rsid w:val="003346E4"/>
    <w:rsid w:val="00334CA4"/>
    <w:rsid w:val="00334ED5"/>
    <w:rsid w:val="00337227"/>
    <w:rsid w:val="00337BAE"/>
    <w:rsid w:val="00337E6E"/>
    <w:rsid w:val="00340D6E"/>
    <w:rsid w:val="00341F30"/>
    <w:rsid w:val="003422CB"/>
    <w:rsid w:val="003529C0"/>
    <w:rsid w:val="00355288"/>
    <w:rsid w:val="0036184E"/>
    <w:rsid w:val="0036639F"/>
    <w:rsid w:val="003669B2"/>
    <w:rsid w:val="00366E7F"/>
    <w:rsid w:val="00370E5D"/>
    <w:rsid w:val="00373564"/>
    <w:rsid w:val="0037667C"/>
    <w:rsid w:val="00380498"/>
    <w:rsid w:val="00381B3D"/>
    <w:rsid w:val="003831EC"/>
    <w:rsid w:val="003920FA"/>
    <w:rsid w:val="00392F9A"/>
    <w:rsid w:val="00393CFD"/>
    <w:rsid w:val="00395929"/>
    <w:rsid w:val="003A046F"/>
    <w:rsid w:val="003A588E"/>
    <w:rsid w:val="003A7786"/>
    <w:rsid w:val="003B0A72"/>
    <w:rsid w:val="003B1999"/>
    <w:rsid w:val="003C407D"/>
    <w:rsid w:val="003C45F8"/>
    <w:rsid w:val="003C5BEA"/>
    <w:rsid w:val="003C69C5"/>
    <w:rsid w:val="003C7AC0"/>
    <w:rsid w:val="003C7EB3"/>
    <w:rsid w:val="003D18A0"/>
    <w:rsid w:val="003D3522"/>
    <w:rsid w:val="003D4D7B"/>
    <w:rsid w:val="003D6272"/>
    <w:rsid w:val="003E534A"/>
    <w:rsid w:val="003E6192"/>
    <w:rsid w:val="003E7DED"/>
    <w:rsid w:val="003F235C"/>
    <w:rsid w:val="003F5763"/>
    <w:rsid w:val="00401C8A"/>
    <w:rsid w:val="004031F6"/>
    <w:rsid w:val="004046B5"/>
    <w:rsid w:val="00404C84"/>
    <w:rsid w:val="00405385"/>
    <w:rsid w:val="0041387E"/>
    <w:rsid w:val="0041392D"/>
    <w:rsid w:val="00415821"/>
    <w:rsid w:val="00415E23"/>
    <w:rsid w:val="00421299"/>
    <w:rsid w:val="004254E3"/>
    <w:rsid w:val="00430050"/>
    <w:rsid w:val="00431138"/>
    <w:rsid w:val="00431F06"/>
    <w:rsid w:val="004355EB"/>
    <w:rsid w:val="004404E2"/>
    <w:rsid w:val="00444DB1"/>
    <w:rsid w:val="004452FE"/>
    <w:rsid w:val="0044620D"/>
    <w:rsid w:val="004504A9"/>
    <w:rsid w:val="00450C63"/>
    <w:rsid w:val="00450DB9"/>
    <w:rsid w:val="00454393"/>
    <w:rsid w:val="00454821"/>
    <w:rsid w:val="004612BE"/>
    <w:rsid w:val="00464AD3"/>
    <w:rsid w:val="004712A3"/>
    <w:rsid w:val="00471B77"/>
    <w:rsid w:val="004724BD"/>
    <w:rsid w:val="00474A4D"/>
    <w:rsid w:val="004759AA"/>
    <w:rsid w:val="00480AAB"/>
    <w:rsid w:val="00481CFF"/>
    <w:rsid w:val="00482360"/>
    <w:rsid w:val="00484068"/>
    <w:rsid w:val="0048571C"/>
    <w:rsid w:val="00491741"/>
    <w:rsid w:val="0049334A"/>
    <w:rsid w:val="00495B7A"/>
    <w:rsid w:val="004975DC"/>
    <w:rsid w:val="004A4336"/>
    <w:rsid w:val="004A4504"/>
    <w:rsid w:val="004B03AD"/>
    <w:rsid w:val="004B1F6C"/>
    <w:rsid w:val="004B256B"/>
    <w:rsid w:val="004B2735"/>
    <w:rsid w:val="004B5364"/>
    <w:rsid w:val="004B7487"/>
    <w:rsid w:val="004C27B8"/>
    <w:rsid w:val="004C41E1"/>
    <w:rsid w:val="004C575C"/>
    <w:rsid w:val="004C63F0"/>
    <w:rsid w:val="004C6DE4"/>
    <w:rsid w:val="004D208A"/>
    <w:rsid w:val="004D61A8"/>
    <w:rsid w:val="004D7D39"/>
    <w:rsid w:val="004E069E"/>
    <w:rsid w:val="004E3131"/>
    <w:rsid w:val="004E3C73"/>
    <w:rsid w:val="004E48E6"/>
    <w:rsid w:val="004E75CF"/>
    <w:rsid w:val="004F094E"/>
    <w:rsid w:val="004F0D2B"/>
    <w:rsid w:val="004F48EE"/>
    <w:rsid w:val="00500D8A"/>
    <w:rsid w:val="0050412B"/>
    <w:rsid w:val="00511A34"/>
    <w:rsid w:val="00511F6C"/>
    <w:rsid w:val="00512117"/>
    <w:rsid w:val="00513E57"/>
    <w:rsid w:val="00516B31"/>
    <w:rsid w:val="0052352E"/>
    <w:rsid w:val="00524319"/>
    <w:rsid w:val="00530363"/>
    <w:rsid w:val="0053212F"/>
    <w:rsid w:val="00536866"/>
    <w:rsid w:val="00537CD1"/>
    <w:rsid w:val="00540B79"/>
    <w:rsid w:val="00545837"/>
    <w:rsid w:val="00546E2D"/>
    <w:rsid w:val="00552117"/>
    <w:rsid w:val="00553518"/>
    <w:rsid w:val="00554723"/>
    <w:rsid w:val="00561070"/>
    <w:rsid w:val="00565F90"/>
    <w:rsid w:val="005702F1"/>
    <w:rsid w:val="0057048C"/>
    <w:rsid w:val="00570E82"/>
    <w:rsid w:val="00573A2F"/>
    <w:rsid w:val="005747E5"/>
    <w:rsid w:val="00575E74"/>
    <w:rsid w:val="00584524"/>
    <w:rsid w:val="00584B88"/>
    <w:rsid w:val="0058621B"/>
    <w:rsid w:val="00590D01"/>
    <w:rsid w:val="00593ECA"/>
    <w:rsid w:val="00594932"/>
    <w:rsid w:val="005A24F0"/>
    <w:rsid w:val="005A25C3"/>
    <w:rsid w:val="005A3595"/>
    <w:rsid w:val="005A607B"/>
    <w:rsid w:val="005B03B6"/>
    <w:rsid w:val="005B2641"/>
    <w:rsid w:val="005B39B4"/>
    <w:rsid w:val="005B76CA"/>
    <w:rsid w:val="005C29CD"/>
    <w:rsid w:val="005C34A3"/>
    <w:rsid w:val="005D080F"/>
    <w:rsid w:val="005D1552"/>
    <w:rsid w:val="005D1B97"/>
    <w:rsid w:val="005D3627"/>
    <w:rsid w:val="005D3932"/>
    <w:rsid w:val="005D4C37"/>
    <w:rsid w:val="005D68D3"/>
    <w:rsid w:val="005D6E5F"/>
    <w:rsid w:val="005E441D"/>
    <w:rsid w:val="005E5B6E"/>
    <w:rsid w:val="005E7C3F"/>
    <w:rsid w:val="005F0B09"/>
    <w:rsid w:val="005F1EAD"/>
    <w:rsid w:val="005F27E3"/>
    <w:rsid w:val="005F2BAF"/>
    <w:rsid w:val="005F4C4D"/>
    <w:rsid w:val="005F4EEA"/>
    <w:rsid w:val="006002E0"/>
    <w:rsid w:val="00600473"/>
    <w:rsid w:val="0060443F"/>
    <w:rsid w:val="00611D22"/>
    <w:rsid w:val="0061316B"/>
    <w:rsid w:val="00615A91"/>
    <w:rsid w:val="00615BB5"/>
    <w:rsid w:val="0061646E"/>
    <w:rsid w:val="00616A73"/>
    <w:rsid w:val="00616E6C"/>
    <w:rsid w:val="0062142D"/>
    <w:rsid w:val="00622E4C"/>
    <w:rsid w:val="0062302B"/>
    <w:rsid w:val="006238F2"/>
    <w:rsid w:val="006269E9"/>
    <w:rsid w:val="00631C13"/>
    <w:rsid w:val="00632E65"/>
    <w:rsid w:val="00633CA3"/>
    <w:rsid w:val="00635358"/>
    <w:rsid w:val="00635AF3"/>
    <w:rsid w:val="00635B73"/>
    <w:rsid w:val="00637521"/>
    <w:rsid w:val="00637AED"/>
    <w:rsid w:val="00641B6B"/>
    <w:rsid w:val="006449AD"/>
    <w:rsid w:val="00645BCB"/>
    <w:rsid w:val="00647AB7"/>
    <w:rsid w:val="00652479"/>
    <w:rsid w:val="00653905"/>
    <w:rsid w:val="00655D44"/>
    <w:rsid w:val="0066161D"/>
    <w:rsid w:val="006617D4"/>
    <w:rsid w:val="00662073"/>
    <w:rsid w:val="00667989"/>
    <w:rsid w:val="0067018B"/>
    <w:rsid w:val="00670A13"/>
    <w:rsid w:val="0067275A"/>
    <w:rsid w:val="00675A9A"/>
    <w:rsid w:val="006762F9"/>
    <w:rsid w:val="00677A23"/>
    <w:rsid w:val="00683ED5"/>
    <w:rsid w:val="00683FEB"/>
    <w:rsid w:val="0068451F"/>
    <w:rsid w:val="006854BE"/>
    <w:rsid w:val="00685D24"/>
    <w:rsid w:val="00686BFF"/>
    <w:rsid w:val="00687110"/>
    <w:rsid w:val="006918FB"/>
    <w:rsid w:val="006919E7"/>
    <w:rsid w:val="00691D1E"/>
    <w:rsid w:val="006939F0"/>
    <w:rsid w:val="00693B7A"/>
    <w:rsid w:val="00697595"/>
    <w:rsid w:val="006A0469"/>
    <w:rsid w:val="006A0A74"/>
    <w:rsid w:val="006A2312"/>
    <w:rsid w:val="006A2AA0"/>
    <w:rsid w:val="006A2BF5"/>
    <w:rsid w:val="006A37B7"/>
    <w:rsid w:val="006A6F61"/>
    <w:rsid w:val="006B08CC"/>
    <w:rsid w:val="006B3D40"/>
    <w:rsid w:val="006B6F18"/>
    <w:rsid w:val="006B77E3"/>
    <w:rsid w:val="006C35BC"/>
    <w:rsid w:val="006C409F"/>
    <w:rsid w:val="006C4F6C"/>
    <w:rsid w:val="006C57F4"/>
    <w:rsid w:val="006D1DFB"/>
    <w:rsid w:val="006D208E"/>
    <w:rsid w:val="006D36C2"/>
    <w:rsid w:val="006D4F0C"/>
    <w:rsid w:val="006D6180"/>
    <w:rsid w:val="006D6599"/>
    <w:rsid w:val="006D6D77"/>
    <w:rsid w:val="006E2647"/>
    <w:rsid w:val="006E2E4F"/>
    <w:rsid w:val="006E370B"/>
    <w:rsid w:val="006E49AE"/>
    <w:rsid w:val="006E4DC1"/>
    <w:rsid w:val="006E58CD"/>
    <w:rsid w:val="006E6252"/>
    <w:rsid w:val="006F3E44"/>
    <w:rsid w:val="006F5329"/>
    <w:rsid w:val="006F78C6"/>
    <w:rsid w:val="00701FA9"/>
    <w:rsid w:val="00705AEA"/>
    <w:rsid w:val="007061D2"/>
    <w:rsid w:val="00706DED"/>
    <w:rsid w:val="00711282"/>
    <w:rsid w:val="0071431D"/>
    <w:rsid w:val="007168FC"/>
    <w:rsid w:val="00716FFB"/>
    <w:rsid w:val="00717A19"/>
    <w:rsid w:val="00730A9D"/>
    <w:rsid w:val="00730C60"/>
    <w:rsid w:val="007320F9"/>
    <w:rsid w:val="00735E09"/>
    <w:rsid w:val="00736376"/>
    <w:rsid w:val="0073799F"/>
    <w:rsid w:val="0074416A"/>
    <w:rsid w:val="00746CBF"/>
    <w:rsid w:val="007504D8"/>
    <w:rsid w:val="00750655"/>
    <w:rsid w:val="00751984"/>
    <w:rsid w:val="0075213F"/>
    <w:rsid w:val="007529C6"/>
    <w:rsid w:val="00754A77"/>
    <w:rsid w:val="00754DDF"/>
    <w:rsid w:val="00756941"/>
    <w:rsid w:val="00761D77"/>
    <w:rsid w:val="007626C5"/>
    <w:rsid w:val="00762AFA"/>
    <w:rsid w:val="00762E58"/>
    <w:rsid w:val="00763520"/>
    <w:rsid w:val="00766108"/>
    <w:rsid w:val="007706C3"/>
    <w:rsid w:val="00774E06"/>
    <w:rsid w:val="00776665"/>
    <w:rsid w:val="007826E5"/>
    <w:rsid w:val="00782902"/>
    <w:rsid w:val="00782AA5"/>
    <w:rsid w:val="0078349C"/>
    <w:rsid w:val="00786BA6"/>
    <w:rsid w:val="00787650"/>
    <w:rsid w:val="007878ED"/>
    <w:rsid w:val="00787C86"/>
    <w:rsid w:val="00790778"/>
    <w:rsid w:val="007A3D34"/>
    <w:rsid w:val="007A7027"/>
    <w:rsid w:val="007B2700"/>
    <w:rsid w:val="007B2EDD"/>
    <w:rsid w:val="007C109C"/>
    <w:rsid w:val="007C6C30"/>
    <w:rsid w:val="007C7649"/>
    <w:rsid w:val="007D4FB8"/>
    <w:rsid w:val="007D6F59"/>
    <w:rsid w:val="007E2AA9"/>
    <w:rsid w:val="007E6537"/>
    <w:rsid w:val="007F077B"/>
    <w:rsid w:val="007F0BC3"/>
    <w:rsid w:val="007F1946"/>
    <w:rsid w:val="007F55F8"/>
    <w:rsid w:val="00800F2E"/>
    <w:rsid w:val="00801424"/>
    <w:rsid w:val="0080226D"/>
    <w:rsid w:val="00803120"/>
    <w:rsid w:val="00803289"/>
    <w:rsid w:val="00805B87"/>
    <w:rsid w:val="00806DF8"/>
    <w:rsid w:val="0081511F"/>
    <w:rsid w:val="00815AF3"/>
    <w:rsid w:val="0081622A"/>
    <w:rsid w:val="00822492"/>
    <w:rsid w:val="00826A7D"/>
    <w:rsid w:val="00827538"/>
    <w:rsid w:val="0083012F"/>
    <w:rsid w:val="008304AA"/>
    <w:rsid w:val="00834982"/>
    <w:rsid w:val="00834A21"/>
    <w:rsid w:val="00840B0A"/>
    <w:rsid w:val="00843013"/>
    <w:rsid w:val="008448FE"/>
    <w:rsid w:val="00844B42"/>
    <w:rsid w:val="008468A8"/>
    <w:rsid w:val="00850CBC"/>
    <w:rsid w:val="00851722"/>
    <w:rsid w:val="00856327"/>
    <w:rsid w:val="008624D6"/>
    <w:rsid w:val="00862696"/>
    <w:rsid w:val="008626A5"/>
    <w:rsid w:val="00874DC3"/>
    <w:rsid w:val="00876DA7"/>
    <w:rsid w:val="00877378"/>
    <w:rsid w:val="00884077"/>
    <w:rsid w:val="008849FA"/>
    <w:rsid w:val="00885B55"/>
    <w:rsid w:val="00887858"/>
    <w:rsid w:val="00887DD8"/>
    <w:rsid w:val="00890184"/>
    <w:rsid w:val="00893AD6"/>
    <w:rsid w:val="00894EEC"/>
    <w:rsid w:val="00897857"/>
    <w:rsid w:val="008A3FBC"/>
    <w:rsid w:val="008A6E1A"/>
    <w:rsid w:val="008B2CF9"/>
    <w:rsid w:val="008B40C9"/>
    <w:rsid w:val="008B7701"/>
    <w:rsid w:val="008C0861"/>
    <w:rsid w:val="008C50ED"/>
    <w:rsid w:val="008C5683"/>
    <w:rsid w:val="008C7BE7"/>
    <w:rsid w:val="008D1308"/>
    <w:rsid w:val="008D18FB"/>
    <w:rsid w:val="008E05BF"/>
    <w:rsid w:val="008E4294"/>
    <w:rsid w:val="008E48C2"/>
    <w:rsid w:val="008E536A"/>
    <w:rsid w:val="008E7638"/>
    <w:rsid w:val="008F0D43"/>
    <w:rsid w:val="008F1735"/>
    <w:rsid w:val="008F32CA"/>
    <w:rsid w:val="008F5441"/>
    <w:rsid w:val="008F57CD"/>
    <w:rsid w:val="00901439"/>
    <w:rsid w:val="0090284D"/>
    <w:rsid w:val="00914A79"/>
    <w:rsid w:val="009160D6"/>
    <w:rsid w:val="009168C9"/>
    <w:rsid w:val="009172E0"/>
    <w:rsid w:val="009211B8"/>
    <w:rsid w:val="00922146"/>
    <w:rsid w:val="00922718"/>
    <w:rsid w:val="009247FB"/>
    <w:rsid w:val="0092769C"/>
    <w:rsid w:val="00930575"/>
    <w:rsid w:val="009326A4"/>
    <w:rsid w:val="0094031D"/>
    <w:rsid w:val="009415D3"/>
    <w:rsid w:val="00941C7E"/>
    <w:rsid w:val="009441A8"/>
    <w:rsid w:val="00946CB6"/>
    <w:rsid w:val="00951564"/>
    <w:rsid w:val="00952423"/>
    <w:rsid w:val="00953DE8"/>
    <w:rsid w:val="0095408B"/>
    <w:rsid w:val="00956005"/>
    <w:rsid w:val="009567B4"/>
    <w:rsid w:val="009576FE"/>
    <w:rsid w:val="00961D18"/>
    <w:rsid w:val="00961E84"/>
    <w:rsid w:val="00963B0A"/>
    <w:rsid w:val="00966D23"/>
    <w:rsid w:val="00966EB5"/>
    <w:rsid w:val="009671DC"/>
    <w:rsid w:val="00970A60"/>
    <w:rsid w:val="009712BB"/>
    <w:rsid w:val="009732BD"/>
    <w:rsid w:val="0097351B"/>
    <w:rsid w:val="009771B8"/>
    <w:rsid w:val="00983ECC"/>
    <w:rsid w:val="00984EE7"/>
    <w:rsid w:val="009924D5"/>
    <w:rsid w:val="00992A6A"/>
    <w:rsid w:val="00994582"/>
    <w:rsid w:val="0099468E"/>
    <w:rsid w:val="00994F60"/>
    <w:rsid w:val="00996BEF"/>
    <w:rsid w:val="00997280"/>
    <w:rsid w:val="00997D4C"/>
    <w:rsid w:val="009A5CBB"/>
    <w:rsid w:val="009B04AF"/>
    <w:rsid w:val="009B083B"/>
    <w:rsid w:val="009B3FBB"/>
    <w:rsid w:val="009B62E2"/>
    <w:rsid w:val="009B65D3"/>
    <w:rsid w:val="009B6721"/>
    <w:rsid w:val="009C01E9"/>
    <w:rsid w:val="009C0635"/>
    <w:rsid w:val="009C0B7D"/>
    <w:rsid w:val="009C0CA6"/>
    <w:rsid w:val="009C1DBE"/>
    <w:rsid w:val="009C2C93"/>
    <w:rsid w:val="009C4761"/>
    <w:rsid w:val="009C57C0"/>
    <w:rsid w:val="009C7B9F"/>
    <w:rsid w:val="009D00C7"/>
    <w:rsid w:val="009D23FA"/>
    <w:rsid w:val="009D3061"/>
    <w:rsid w:val="009D3A6D"/>
    <w:rsid w:val="009D5A8C"/>
    <w:rsid w:val="009D744B"/>
    <w:rsid w:val="009D7636"/>
    <w:rsid w:val="009E076C"/>
    <w:rsid w:val="009E16BA"/>
    <w:rsid w:val="009E1AFD"/>
    <w:rsid w:val="009E27A5"/>
    <w:rsid w:val="009E6F84"/>
    <w:rsid w:val="009F0EED"/>
    <w:rsid w:val="009F1462"/>
    <w:rsid w:val="009F176D"/>
    <w:rsid w:val="009F4F22"/>
    <w:rsid w:val="009F5268"/>
    <w:rsid w:val="009F59C6"/>
    <w:rsid w:val="00A008DF"/>
    <w:rsid w:val="00A01CCD"/>
    <w:rsid w:val="00A01CCF"/>
    <w:rsid w:val="00A042AB"/>
    <w:rsid w:val="00A054DA"/>
    <w:rsid w:val="00A15607"/>
    <w:rsid w:val="00A16668"/>
    <w:rsid w:val="00A2572D"/>
    <w:rsid w:val="00A32FD7"/>
    <w:rsid w:val="00A3488F"/>
    <w:rsid w:val="00A36376"/>
    <w:rsid w:val="00A40CE6"/>
    <w:rsid w:val="00A431A8"/>
    <w:rsid w:val="00A4754A"/>
    <w:rsid w:val="00A51E68"/>
    <w:rsid w:val="00A5213C"/>
    <w:rsid w:val="00A522A2"/>
    <w:rsid w:val="00A52870"/>
    <w:rsid w:val="00A53F63"/>
    <w:rsid w:val="00A56937"/>
    <w:rsid w:val="00A571E2"/>
    <w:rsid w:val="00A574EC"/>
    <w:rsid w:val="00A63AED"/>
    <w:rsid w:val="00A65EC4"/>
    <w:rsid w:val="00A707BC"/>
    <w:rsid w:val="00A708B0"/>
    <w:rsid w:val="00A70970"/>
    <w:rsid w:val="00A7137C"/>
    <w:rsid w:val="00A73367"/>
    <w:rsid w:val="00A740FB"/>
    <w:rsid w:val="00A753E1"/>
    <w:rsid w:val="00A77EC1"/>
    <w:rsid w:val="00A860DF"/>
    <w:rsid w:val="00A87A80"/>
    <w:rsid w:val="00A90782"/>
    <w:rsid w:val="00A90CF5"/>
    <w:rsid w:val="00A939A3"/>
    <w:rsid w:val="00A93C8F"/>
    <w:rsid w:val="00A949DA"/>
    <w:rsid w:val="00A9599E"/>
    <w:rsid w:val="00AA0F8C"/>
    <w:rsid w:val="00AA3427"/>
    <w:rsid w:val="00AA66A1"/>
    <w:rsid w:val="00AB574B"/>
    <w:rsid w:val="00AC0D63"/>
    <w:rsid w:val="00AC23D4"/>
    <w:rsid w:val="00AC2A65"/>
    <w:rsid w:val="00AC6D8A"/>
    <w:rsid w:val="00AC70BE"/>
    <w:rsid w:val="00AC716C"/>
    <w:rsid w:val="00AD0F55"/>
    <w:rsid w:val="00AD11A2"/>
    <w:rsid w:val="00AD2179"/>
    <w:rsid w:val="00AD27B7"/>
    <w:rsid w:val="00AD2E4E"/>
    <w:rsid w:val="00AD3E9E"/>
    <w:rsid w:val="00AD5CB5"/>
    <w:rsid w:val="00AE064F"/>
    <w:rsid w:val="00AE06BA"/>
    <w:rsid w:val="00AE18D4"/>
    <w:rsid w:val="00AE5020"/>
    <w:rsid w:val="00AE56A8"/>
    <w:rsid w:val="00AE6B69"/>
    <w:rsid w:val="00AE6FBA"/>
    <w:rsid w:val="00AF0725"/>
    <w:rsid w:val="00AF087A"/>
    <w:rsid w:val="00AF0946"/>
    <w:rsid w:val="00AF10DC"/>
    <w:rsid w:val="00AF1321"/>
    <w:rsid w:val="00AF1708"/>
    <w:rsid w:val="00AF45C6"/>
    <w:rsid w:val="00B0076E"/>
    <w:rsid w:val="00B01198"/>
    <w:rsid w:val="00B0340C"/>
    <w:rsid w:val="00B069D5"/>
    <w:rsid w:val="00B1259C"/>
    <w:rsid w:val="00B14570"/>
    <w:rsid w:val="00B16F20"/>
    <w:rsid w:val="00B17DA1"/>
    <w:rsid w:val="00B22601"/>
    <w:rsid w:val="00B22D60"/>
    <w:rsid w:val="00B23E18"/>
    <w:rsid w:val="00B23FD3"/>
    <w:rsid w:val="00B24670"/>
    <w:rsid w:val="00B24C1C"/>
    <w:rsid w:val="00B26008"/>
    <w:rsid w:val="00B27833"/>
    <w:rsid w:val="00B30970"/>
    <w:rsid w:val="00B35E05"/>
    <w:rsid w:val="00B36E6F"/>
    <w:rsid w:val="00B37D3C"/>
    <w:rsid w:val="00B45CAD"/>
    <w:rsid w:val="00B474CA"/>
    <w:rsid w:val="00B5183E"/>
    <w:rsid w:val="00B51A89"/>
    <w:rsid w:val="00B5213D"/>
    <w:rsid w:val="00B53084"/>
    <w:rsid w:val="00B54D40"/>
    <w:rsid w:val="00B55372"/>
    <w:rsid w:val="00B6268F"/>
    <w:rsid w:val="00B62709"/>
    <w:rsid w:val="00B631B6"/>
    <w:rsid w:val="00B6327E"/>
    <w:rsid w:val="00B64549"/>
    <w:rsid w:val="00B6556A"/>
    <w:rsid w:val="00B7333E"/>
    <w:rsid w:val="00B816EC"/>
    <w:rsid w:val="00B82A03"/>
    <w:rsid w:val="00B82DB0"/>
    <w:rsid w:val="00B84227"/>
    <w:rsid w:val="00B851A4"/>
    <w:rsid w:val="00B85329"/>
    <w:rsid w:val="00B86704"/>
    <w:rsid w:val="00B86CBD"/>
    <w:rsid w:val="00B9227C"/>
    <w:rsid w:val="00B9487E"/>
    <w:rsid w:val="00B9570D"/>
    <w:rsid w:val="00B9595A"/>
    <w:rsid w:val="00B96EAC"/>
    <w:rsid w:val="00BA0EAD"/>
    <w:rsid w:val="00BA29A0"/>
    <w:rsid w:val="00BA3079"/>
    <w:rsid w:val="00BA584D"/>
    <w:rsid w:val="00BA69E3"/>
    <w:rsid w:val="00BA793B"/>
    <w:rsid w:val="00BA7B4F"/>
    <w:rsid w:val="00BB0D4E"/>
    <w:rsid w:val="00BB21DD"/>
    <w:rsid w:val="00BB532B"/>
    <w:rsid w:val="00BB69D6"/>
    <w:rsid w:val="00BB6FE4"/>
    <w:rsid w:val="00BC0C9D"/>
    <w:rsid w:val="00BC340A"/>
    <w:rsid w:val="00BC4D49"/>
    <w:rsid w:val="00BC52DF"/>
    <w:rsid w:val="00BD1598"/>
    <w:rsid w:val="00BD6C2D"/>
    <w:rsid w:val="00BE0A22"/>
    <w:rsid w:val="00BE34D2"/>
    <w:rsid w:val="00BE5896"/>
    <w:rsid w:val="00BE67CF"/>
    <w:rsid w:val="00BF0007"/>
    <w:rsid w:val="00BF1FB0"/>
    <w:rsid w:val="00BF260D"/>
    <w:rsid w:val="00BF2893"/>
    <w:rsid w:val="00BF7AAC"/>
    <w:rsid w:val="00C019DE"/>
    <w:rsid w:val="00C03B15"/>
    <w:rsid w:val="00C03F43"/>
    <w:rsid w:val="00C10851"/>
    <w:rsid w:val="00C1277B"/>
    <w:rsid w:val="00C14D65"/>
    <w:rsid w:val="00C15485"/>
    <w:rsid w:val="00C15E51"/>
    <w:rsid w:val="00C21525"/>
    <w:rsid w:val="00C22186"/>
    <w:rsid w:val="00C306F8"/>
    <w:rsid w:val="00C314C0"/>
    <w:rsid w:val="00C3266C"/>
    <w:rsid w:val="00C32C59"/>
    <w:rsid w:val="00C367F8"/>
    <w:rsid w:val="00C3797E"/>
    <w:rsid w:val="00C37E3F"/>
    <w:rsid w:val="00C40966"/>
    <w:rsid w:val="00C42043"/>
    <w:rsid w:val="00C453C4"/>
    <w:rsid w:val="00C460C1"/>
    <w:rsid w:val="00C473C4"/>
    <w:rsid w:val="00C54041"/>
    <w:rsid w:val="00C54AEC"/>
    <w:rsid w:val="00C55178"/>
    <w:rsid w:val="00C56B0D"/>
    <w:rsid w:val="00C57EFF"/>
    <w:rsid w:val="00C627A0"/>
    <w:rsid w:val="00C66322"/>
    <w:rsid w:val="00C67508"/>
    <w:rsid w:val="00C7462A"/>
    <w:rsid w:val="00C813F6"/>
    <w:rsid w:val="00C82B34"/>
    <w:rsid w:val="00C86BBC"/>
    <w:rsid w:val="00C909C5"/>
    <w:rsid w:val="00C9167A"/>
    <w:rsid w:val="00C9235C"/>
    <w:rsid w:val="00C96B9E"/>
    <w:rsid w:val="00CA47AC"/>
    <w:rsid w:val="00CA7C7F"/>
    <w:rsid w:val="00CB3E0C"/>
    <w:rsid w:val="00CB556C"/>
    <w:rsid w:val="00CB5BE4"/>
    <w:rsid w:val="00CB6339"/>
    <w:rsid w:val="00CC1884"/>
    <w:rsid w:val="00CC3BF8"/>
    <w:rsid w:val="00CC5A39"/>
    <w:rsid w:val="00CD153E"/>
    <w:rsid w:val="00CD1E33"/>
    <w:rsid w:val="00CD3434"/>
    <w:rsid w:val="00CD778E"/>
    <w:rsid w:val="00CE20B4"/>
    <w:rsid w:val="00CE52FE"/>
    <w:rsid w:val="00CF42B3"/>
    <w:rsid w:val="00CF7AD1"/>
    <w:rsid w:val="00CF7C47"/>
    <w:rsid w:val="00D00C92"/>
    <w:rsid w:val="00D06599"/>
    <w:rsid w:val="00D06946"/>
    <w:rsid w:val="00D07E46"/>
    <w:rsid w:val="00D11279"/>
    <w:rsid w:val="00D11AA5"/>
    <w:rsid w:val="00D121AE"/>
    <w:rsid w:val="00D14ED1"/>
    <w:rsid w:val="00D15304"/>
    <w:rsid w:val="00D16938"/>
    <w:rsid w:val="00D21FDC"/>
    <w:rsid w:val="00D26123"/>
    <w:rsid w:val="00D2787D"/>
    <w:rsid w:val="00D30A7B"/>
    <w:rsid w:val="00D3465D"/>
    <w:rsid w:val="00D352A7"/>
    <w:rsid w:val="00D373BB"/>
    <w:rsid w:val="00D3785E"/>
    <w:rsid w:val="00D46568"/>
    <w:rsid w:val="00D47081"/>
    <w:rsid w:val="00D53114"/>
    <w:rsid w:val="00D573C7"/>
    <w:rsid w:val="00D7050C"/>
    <w:rsid w:val="00D7245C"/>
    <w:rsid w:val="00D735DA"/>
    <w:rsid w:val="00D75D7F"/>
    <w:rsid w:val="00D76287"/>
    <w:rsid w:val="00D81AA9"/>
    <w:rsid w:val="00D91547"/>
    <w:rsid w:val="00D91BE2"/>
    <w:rsid w:val="00D9293A"/>
    <w:rsid w:val="00D92DED"/>
    <w:rsid w:val="00D96EE6"/>
    <w:rsid w:val="00D9768B"/>
    <w:rsid w:val="00DA19FC"/>
    <w:rsid w:val="00DA387C"/>
    <w:rsid w:val="00DA50D0"/>
    <w:rsid w:val="00DA6BC4"/>
    <w:rsid w:val="00DA78EA"/>
    <w:rsid w:val="00DB0F5F"/>
    <w:rsid w:val="00DB1251"/>
    <w:rsid w:val="00DB7576"/>
    <w:rsid w:val="00DC3E32"/>
    <w:rsid w:val="00DC5C24"/>
    <w:rsid w:val="00DC5EB2"/>
    <w:rsid w:val="00DD199D"/>
    <w:rsid w:val="00DE4236"/>
    <w:rsid w:val="00DE4EDB"/>
    <w:rsid w:val="00DE533C"/>
    <w:rsid w:val="00DE6247"/>
    <w:rsid w:val="00DF0E3C"/>
    <w:rsid w:val="00DF2FE5"/>
    <w:rsid w:val="00DF53E0"/>
    <w:rsid w:val="00E00AF4"/>
    <w:rsid w:val="00E03A97"/>
    <w:rsid w:val="00E044A2"/>
    <w:rsid w:val="00E1137F"/>
    <w:rsid w:val="00E14152"/>
    <w:rsid w:val="00E1436F"/>
    <w:rsid w:val="00E14E64"/>
    <w:rsid w:val="00E16A11"/>
    <w:rsid w:val="00E21E46"/>
    <w:rsid w:val="00E23055"/>
    <w:rsid w:val="00E23419"/>
    <w:rsid w:val="00E26F2E"/>
    <w:rsid w:val="00E30045"/>
    <w:rsid w:val="00E3053F"/>
    <w:rsid w:val="00E30DB1"/>
    <w:rsid w:val="00E31241"/>
    <w:rsid w:val="00E31307"/>
    <w:rsid w:val="00E31348"/>
    <w:rsid w:val="00E373AB"/>
    <w:rsid w:val="00E40347"/>
    <w:rsid w:val="00E41B1C"/>
    <w:rsid w:val="00E454B5"/>
    <w:rsid w:val="00E45E61"/>
    <w:rsid w:val="00E51B6E"/>
    <w:rsid w:val="00E53E87"/>
    <w:rsid w:val="00E54322"/>
    <w:rsid w:val="00E56D26"/>
    <w:rsid w:val="00E572A8"/>
    <w:rsid w:val="00E57D05"/>
    <w:rsid w:val="00E57E77"/>
    <w:rsid w:val="00E60F54"/>
    <w:rsid w:val="00E64D07"/>
    <w:rsid w:val="00E65113"/>
    <w:rsid w:val="00E662B3"/>
    <w:rsid w:val="00E67537"/>
    <w:rsid w:val="00E75F71"/>
    <w:rsid w:val="00E7605B"/>
    <w:rsid w:val="00E85630"/>
    <w:rsid w:val="00E85C0C"/>
    <w:rsid w:val="00E86831"/>
    <w:rsid w:val="00E91118"/>
    <w:rsid w:val="00E93436"/>
    <w:rsid w:val="00E9442D"/>
    <w:rsid w:val="00E94519"/>
    <w:rsid w:val="00E95AEE"/>
    <w:rsid w:val="00E964CB"/>
    <w:rsid w:val="00E969A7"/>
    <w:rsid w:val="00E96E3E"/>
    <w:rsid w:val="00EB03F2"/>
    <w:rsid w:val="00EB19BD"/>
    <w:rsid w:val="00EB1A38"/>
    <w:rsid w:val="00EB1C35"/>
    <w:rsid w:val="00EB1D38"/>
    <w:rsid w:val="00EB3527"/>
    <w:rsid w:val="00EB6CAA"/>
    <w:rsid w:val="00EB7CE0"/>
    <w:rsid w:val="00EC07C0"/>
    <w:rsid w:val="00EC7A8B"/>
    <w:rsid w:val="00ED25FF"/>
    <w:rsid w:val="00ED2EDD"/>
    <w:rsid w:val="00ED5F19"/>
    <w:rsid w:val="00ED697E"/>
    <w:rsid w:val="00EE2305"/>
    <w:rsid w:val="00EE2326"/>
    <w:rsid w:val="00EE26AD"/>
    <w:rsid w:val="00EE2D78"/>
    <w:rsid w:val="00EE3D73"/>
    <w:rsid w:val="00EF0461"/>
    <w:rsid w:val="00EF12AC"/>
    <w:rsid w:val="00EF552E"/>
    <w:rsid w:val="00EF5F2C"/>
    <w:rsid w:val="00EF605F"/>
    <w:rsid w:val="00F0074B"/>
    <w:rsid w:val="00F034B2"/>
    <w:rsid w:val="00F044F3"/>
    <w:rsid w:val="00F12FCF"/>
    <w:rsid w:val="00F17450"/>
    <w:rsid w:val="00F20248"/>
    <w:rsid w:val="00F20256"/>
    <w:rsid w:val="00F21018"/>
    <w:rsid w:val="00F2762E"/>
    <w:rsid w:val="00F341EE"/>
    <w:rsid w:val="00F36039"/>
    <w:rsid w:val="00F36DAC"/>
    <w:rsid w:val="00F40081"/>
    <w:rsid w:val="00F40D56"/>
    <w:rsid w:val="00F425EB"/>
    <w:rsid w:val="00F4313D"/>
    <w:rsid w:val="00F46031"/>
    <w:rsid w:val="00F629EB"/>
    <w:rsid w:val="00F62B60"/>
    <w:rsid w:val="00F706FF"/>
    <w:rsid w:val="00F70A0A"/>
    <w:rsid w:val="00F70DDA"/>
    <w:rsid w:val="00F7136B"/>
    <w:rsid w:val="00F7494E"/>
    <w:rsid w:val="00F76801"/>
    <w:rsid w:val="00F83753"/>
    <w:rsid w:val="00F84483"/>
    <w:rsid w:val="00F873F1"/>
    <w:rsid w:val="00F87C87"/>
    <w:rsid w:val="00F92CD1"/>
    <w:rsid w:val="00F943E3"/>
    <w:rsid w:val="00F950C7"/>
    <w:rsid w:val="00FA3F50"/>
    <w:rsid w:val="00FA4690"/>
    <w:rsid w:val="00FA5682"/>
    <w:rsid w:val="00FB06B2"/>
    <w:rsid w:val="00FB1B67"/>
    <w:rsid w:val="00FB2902"/>
    <w:rsid w:val="00FB2CA6"/>
    <w:rsid w:val="00FC213E"/>
    <w:rsid w:val="00FC4006"/>
    <w:rsid w:val="00FC6FBC"/>
    <w:rsid w:val="00FC7DA6"/>
    <w:rsid w:val="00FD4D8D"/>
    <w:rsid w:val="00FD7913"/>
    <w:rsid w:val="00FE0A98"/>
    <w:rsid w:val="00FE165D"/>
    <w:rsid w:val="00FE28A3"/>
    <w:rsid w:val="00FE471B"/>
    <w:rsid w:val="00FE6804"/>
    <w:rsid w:val="00FE6A08"/>
    <w:rsid w:val="00FF0D98"/>
    <w:rsid w:val="00FF19EF"/>
    <w:rsid w:val="00FF3DA0"/>
    <w:rsid w:val="00FF4905"/>
    <w:rsid w:val="5591D255"/>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47535"/>
  <w15:chartTrackingRefBased/>
  <w15:docId w15:val="{694055C2-CB28-42F3-9E43-FBF01CE20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3266C"/>
    <w:pPr>
      <w:widowControl w:val="0"/>
      <w:suppressAutoHyphens/>
      <w:spacing w:after="0" w:line="238" w:lineRule="exact"/>
      <w:jc w:val="both"/>
    </w:pPr>
    <w:rPr>
      <w:rFonts w:ascii="Times New Roman" w:eastAsia="SimSun" w:hAnsi="Times New Roman" w:cs="Times New Roman"/>
      <w:kern w:val="1"/>
      <w:lang w:eastAsia="zh-CN" w:bidi="hi-IN"/>
      <w14:ligatures w14:val="none"/>
    </w:rPr>
  </w:style>
  <w:style w:type="paragraph" w:styleId="Pealkiri1">
    <w:name w:val="heading 1"/>
    <w:basedOn w:val="Normaallaad"/>
    <w:next w:val="Normaallaad"/>
    <w:link w:val="Pealkiri1Mrk"/>
    <w:uiPriority w:val="9"/>
    <w:qFormat/>
    <w:rsid w:val="009B65D3"/>
    <w:pPr>
      <w:keepNext/>
      <w:keepLines/>
      <w:widowControl/>
      <w:suppressAutoHyphens w:val="0"/>
      <w:spacing w:before="360" w:after="80" w:line="278" w:lineRule="auto"/>
      <w:jc w:val="left"/>
      <w:outlineLvl w:val="0"/>
    </w:pPr>
    <w:rPr>
      <w:rFonts w:asciiTheme="majorHAnsi" w:eastAsiaTheme="majorEastAsia" w:hAnsiTheme="majorHAnsi" w:cstheme="majorBidi"/>
      <w:color w:val="0F4761" w:themeColor="accent1" w:themeShade="BF"/>
      <w:kern w:val="2"/>
      <w:sz w:val="40"/>
      <w:szCs w:val="40"/>
      <w:lang w:eastAsia="en-US" w:bidi="ar-SA"/>
      <w14:ligatures w14:val="standardContextual"/>
    </w:rPr>
  </w:style>
  <w:style w:type="paragraph" w:styleId="Pealkiri2">
    <w:name w:val="heading 2"/>
    <w:basedOn w:val="Normaallaad"/>
    <w:next w:val="Normaallaad"/>
    <w:link w:val="Pealkiri2Mrk"/>
    <w:uiPriority w:val="9"/>
    <w:semiHidden/>
    <w:unhideWhenUsed/>
    <w:qFormat/>
    <w:rsid w:val="009B65D3"/>
    <w:pPr>
      <w:keepNext/>
      <w:keepLines/>
      <w:widowControl/>
      <w:suppressAutoHyphens w:val="0"/>
      <w:spacing w:before="160" w:after="80" w:line="278" w:lineRule="auto"/>
      <w:jc w:val="left"/>
      <w:outlineLvl w:val="1"/>
    </w:pPr>
    <w:rPr>
      <w:rFonts w:asciiTheme="majorHAnsi" w:eastAsiaTheme="majorEastAsia" w:hAnsiTheme="majorHAnsi" w:cstheme="majorBidi"/>
      <w:color w:val="0F4761" w:themeColor="accent1" w:themeShade="BF"/>
      <w:kern w:val="2"/>
      <w:sz w:val="32"/>
      <w:szCs w:val="32"/>
      <w:lang w:eastAsia="en-US" w:bidi="ar-SA"/>
      <w14:ligatures w14:val="standardContextual"/>
    </w:rPr>
  </w:style>
  <w:style w:type="paragraph" w:styleId="Pealkiri3">
    <w:name w:val="heading 3"/>
    <w:basedOn w:val="Normaallaad"/>
    <w:next w:val="Normaallaad"/>
    <w:link w:val="Pealkiri3Mrk"/>
    <w:uiPriority w:val="9"/>
    <w:semiHidden/>
    <w:unhideWhenUsed/>
    <w:qFormat/>
    <w:rsid w:val="009B65D3"/>
    <w:pPr>
      <w:keepNext/>
      <w:keepLines/>
      <w:widowControl/>
      <w:suppressAutoHyphens w:val="0"/>
      <w:spacing w:before="160" w:after="80" w:line="278" w:lineRule="auto"/>
      <w:jc w:val="left"/>
      <w:outlineLvl w:val="2"/>
    </w:pPr>
    <w:rPr>
      <w:rFonts w:asciiTheme="minorHAnsi" w:eastAsiaTheme="majorEastAsia" w:hAnsiTheme="minorHAnsi" w:cstheme="majorBidi"/>
      <w:color w:val="0F4761" w:themeColor="accent1" w:themeShade="BF"/>
      <w:kern w:val="2"/>
      <w:sz w:val="28"/>
      <w:szCs w:val="28"/>
      <w:lang w:eastAsia="en-US" w:bidi="ar-SA"/>
      <w14:ligatures w14:val="standardContextual"/>
    </w:rPr>
  </w:style>
  <w:style w:type="paragraph" w:styleId="Pealkiri4">
    <w:name w:val="heading 4"/>
    <w:basedOn w:val="Normaallaad"/>
    <w:next w:val="Normaallaad"/>
    <w:link w:val="Pealkiri4Mrk"/>
    <w:uiPriority w:val="9"/>
    <w:semiHidden/>
    <w:unhideWhenUsed/>
    <w:qFormat/>
    <w:rsid w:val="009B65D3"/>
    <w:pPr>
      <w:keepNext/>
      <w:keepLines/>
      <w:widowControl/>
      <w:suppressAutoHyphens w:val="0"/>
      <w:spacing w:before="80" w:after="40" w:line="278" w:lineRule="auto"/>
      <w:jc w:val="left"/>
      <w:outlineLvl w:val="3"/>
    </w:pPr>
    <w:rPr>
      <w:rFonts w:asciiTheme="minorHAnsi" w:eastAsiaTheme="majorEastAsia" w:hAnsiTheme="minorHAnsi" w:cstheme="majorBidi"/>
      <w:i/>
      <w:iCs/>
      <w:color w:val="0F4761" w:themeColor="accent1" w:themeShade="BF"/>
      <w:kern w:val="2"/>
      <w:lang w:eastAsia="en-US" w:bidi="ar-SA"/>
      <w14:ligatures w14:val="standardContextual"/>
    </w:rPr>
  </w:style>
  <w:style w:type="paragraph" w:styleId="Pealkiri5">
    <w:name w:val="heading 5"/>
    <w:basedOn w:val="Normaallaad"/>
    <w:next w:val="Normaallaad"/>
    <w:link w:val="Pealkiri5Mrk"/>
    <w:uiPriority w:val="9"/>
    <w:semiHidden/>
    <w:unhideWhenUsed/>
    <w:qFormat/>
    <w:rsid w:val="009B65D3"/>
    <w:pPr>
      <w:keepNext/>
      <w:keepLines/>
      <w:widowControl/>
      <w:suppressAutoHyphens w:val="0"/>
      <w:spacing w:before="80" w:after="40" w:line="278" w:lineRule="auto"/>
      <w:jc w:val="left"/>
      <w:outlineLvl w:val="4"/>
    </w:pPr>
    <w:rPr>
      <w:rFonts w:asciiTheme="minorHAnsi" w:eastAsiaTheme="majorEastAsia" w:hAnsiTheme="minorHAnsi" w:cstheme="majorBidi"/>
      <w:color w:val="0F4761" w:themeColor="accent1" w:themeShade="BF"/>
      <w:kern w:val="2"/>
      <w:lang w:eastAsia="en-US" w:bidi="ar-SA"/>
      <w14:ligatures w14:val="standardContextual"/>
    </w:rPr>
  </w:style>
  <w:style w:type="paragraph" w:styleId="Pealkiri6">
    <w:name w:val="heading 6"/>
    <w:basedOn w:val="Normaallaad"/>
    <w:next w:val="Normaallaad"/>
    <w:link w:val="Pealkiri6Mrk"/>
    <w:uiPriority w:val="9"/>
    <w:semiHidden/>
    <w:unhideWhenUsed/>
    <w:qFormat/>
    <w:rsid w:val="009B65D3"/>
    <w:pPr>
      <w:keepNext/>
      <w:keepLines/>
      <w:widowControl/>
      <w:suppressAutoHyphens w:val="0"/>
      <w:spacing w:before="40" w:line="278" w:lineRule="auto"/>
      <w:jc w:val="left"/>
      <w:outlineLvl w:val="5"/>
    </w:pPr>
    <w:rPr>
      <w:rFonts w:asciiTheme="minorHAnsi" w:eastAsiaTheme="majorEastAsia" w:hAnsiTheme="minorHAnsi" w:cstheme="majorBidi"/>
      <w:i/>
      <w:iCs/>
      <w:color w:val="595959" w:themeColor="text1" w:themeTint="A6"/>
      <w:kern w:val="2"/>
      <w:lang w:eastAsia="en-US" w:bidi="ar-SA"/>
      <w14:ligatures w14:val="standardContextual"/>
    </w:rPr>
  </w:style>
  <w:style w:type="paragraph" w:styleId="Pealkiri7">
    <w:name w:val="heading 7"/>
    <w:basedOn w:val="Normaallaad"/>
    <w:next w:val="Normaallaad"/>
    <w:link w:val="Pealkiri7Mrk"/>
    <w:uiPriority w:val="9"/>
    <w:semiHidden/>
    <w:unhideWhenUsed/>
    <w:qFormat/>
    <w:rsid w:val="009B65D3"/>
    <w:pPr>
      <w:keepNext/>
      <w:keepLines/>
      <w:widowControl/>
      <w:suppressAutoHyphens w:val="0"/>
      <w:spacing w:before="40" w:line="278" w:lineRule="auto"/>
      <w:jc w:val="left"/>
      <w:outlineLvl w:val="6"/>
    </w:pPr>
    <w:rPr>
      <w:rFonts w:asciiTheme="minorHAnsi" w:eastAsiaTheme="majorEastAsia" w:hAnsiTheme="minorHAnsi" w:cstheme="majorBidi"/>
      <w:color w:val="595959" w:themeColor="text1" w:themeTint="A6"/>
      <w:kern w:val="2"/>
      <w:lang w:eastAsia="en-US" w:bidi="ar-SA"/>
      <w14:ligatures w14:val="standardContextual"/>
    </w:rPr>
  </w:style>
  <w:style w:type="paragraph" w:styleId="Pealkiri8">
    <w:name w:val="heading 8"/>
    <w:basedOn w:val="Normaallaad"/>
    <w:next w:val="Normaallaad"/>
    <w:link w:val="Pealkiri8Mrk"/>
    <w:uiPriority w:val="9"/>
    <w:semiHidden/>
    <w:unhideWhenUsed/>
    <w:qFormat/>
    <w:rsid w:val="009B65D3"/>
    <w:pPr>
      <w:keepNext/>
      <w:keepLines/>
      <w:widowControl/>
      <w:suppressAutoHyphens w:val="0"/>
      <w:spacing w:line="278" w:lineRule="auto"/>
      <w:jc w:val="left"/>
      <w:outlineLvl w:val="7"/>
    </w:pPr>
    <w:rPr>
      <w:rFonts w:asciiTheme="minorHAnsi" w:eastAsiaTheme="majorEastAsia" w:hAnsiTheme="minorHAnsi" w:cstheme="majorBidi"/>
      <w:i/>
      <w:iCs/>
      <w:color w:val="272727" w:themeColor="text1" w:themeTint="D8"/>
      <w:kern w:val="2"/>
      <w:lang w:eastAsia="en-US" w:bidi="ar-SA"/>
      <w14:ligatures w14:val="standardContextual"/>
    </w:rPr>
  </w:style>
  <w:style w:type="paragraph" w:styleId="Pealkiri9">
    <w:name w:val="heading 9"/>
    <w:basedOn w:val="Normaallaad"/>
    <w:next w:val="Normaallaad"/>
    <w:link w:val="Pealkiri9Mrk"/>
    <w:uiPriority w:val="9"/>
    <w:semiHidden/>
    <w:unhideWhenUsed/>
    <w:qFormat/>
    <w:rsid w:val="009B65D3"/>
    <w:pPr>
      <w:keepNext/>
      <w:keepLines/>
      <w:widowControl/>
      <w:suppressAutoHyphens w:val="0"/>
      <w:spacing w:line="278" w:lineRule="auto"/>
      <w:jc w:val="left"/>
      <w:outlineLvl w:val="8"/>
    </w:pPr>
    <w:rPr>
      <w:rFonts w:asciiTheme="minorHAnsi" w:eastAsiaTheme="majorEastAsia" w:hAnsiTheme="minorHAnsi" w:cstheme="majorBidi"/>
      <w:color w:val="272727" w:themeColor="text1" w:themeTint="D8"/>
      <w:kern w:val="2"/>
      <w:lang w:eastAsia="en-US" w:bidi="ar-SA"/>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9B65D3"/>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9B65D3"/>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9B65D3"/>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9B65D3"/>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9B65D3"/>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9B65D3"/>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9B65D3"/>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9B65D3"/>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9B65D3"/>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9B65D3"/>
    <w:pPr>
      <w:widowControl/>
      <w:suppressAutoHyphens w:val="0"/>
      <w:spacing w:after="80" w:line="240" w:lineRule="auto"/>
      <w:contextualSpacing/>
      <w:jc w:val="left"/>
    </w:pPr>
    <w:rPr>
      <w:rFonts w:asciiTheme="majorHAnsi" w:eastAsiaTheme="majorEastAsia" w:hAnsiTheme="majorHAnsi" w:cstheme="majorBidi"/>
      <w:spacing w:val="-10"/>
      <w:kern w:val="28"/>
      <w:sz w:val="56"/>
      <w:szCs w:val="56"/>
      <w:lang w:eastAsia="en-US" w:bidi="ar-SA"/>
      <w14:ligatures w14:val="standardContextual"/>
    </w:rPr>
  </w:style>
  <w:style w:type="character" w:customStyle="1" w:styleId="PealkiriMrk">
    <w:name w:val="Pealkiri Märk"/>
    <w:basedOn w:val="Liguvaikefont"/>
    <w:link w:val="Pealkiri"/>
    <w:uiPriority w:val="10"/>
    <w:rsid w:val="009B65D3"/>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9B65D3"/>
    <w:pPr>
      <w:widowControl/>
      <w:numPr>
        <w:ilvl w:val="1"/>
      </w:numPr>
      <w:suppressAutoHyphens w:val="0"/>
      <w:spacing w:after="160" w:line="278" w:lineRule="auto"/>
      <w:jc w:val="left"/>
    </w:pPr>
    <w:rPr>
      <w:rFonts w:asciiTheme="minorHAnsi" w:eastAsiaTheme="majorEastAsia" w:hAnsiTheme="minorHAnsi" w:cstheme="majorBidi"/>
      <w:color w:val="595959" w:themeColor="text1" w:themeTint="A6"/>
      <w:spacing w:val="15"/>
      <w:kern w:val="2"/>
      <w:sz w:val="28"/>
      <w:szCs w:val="28"/>
      <w:lang w:eastAsia="en-US" w:bidi="ar-SA"/>
      <w14:ligatures w14:val="standardContextual"/>
    </w:rPr>
  </w:style>
  <w:style w:type="character" w:customStyle="1" w:styleId="AlapealkiriMrk">
    <w:name w:val="Alapealkiri Märk"/>
    <w:basedOn w:val="Liguvaikefont"/>
    <w:link w:val="Alapealkiri"/>
    <w:uiPriority w:val="11"/>
    <w:rsid w:val="009B65D3"/>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9B65D3"/>
    <w:pPr>
      <w:widowControl/>
      <w:suppressAutoHyphens w:val="0"/>
      <w:spacing w:before="160" w:after="160" w:line="278" w:lineRule="auto"/>
      <w:jc w:val="center"/>
    </w:pPr>
    <w:rPr>
      <w:rFonts w:asciiTheme="minorHAnsi" w:eastAsiaTheme="minorHAnsi" w:hAnsiTheme="minorHAnsi" w:cstheme="minorBidi"/>
      <w:i/>
      <w:iCs/>
      <w:color w:val="404040" w:themeColor="text1" w:themeTint="BF"/>
      <w:kern w:val="2"/>
      <w:lang w:eastAsia="en-US" w:bidi="ar-SA"/>
      <w14:ligatures w14:val="standardContextual"/>
    </w:rPr>
  </w:style>
  <w:style w:type="character" w:customStyle="1" w:styleId="TsitaatMrk">
    <w:name w:val="Tsitaat Märk"/>
    <w:basedOn w:val="Liguvaikefont"/>
    <w:link w:val="Tsitaat"/>
    <w:uiPriority w:val="29"/>
    <w:rsid w:val="009B65D3"/>
    <w:rPr>
      <w:i/>
      <w:iCs/>
      <w:color w:val="404040" w:themeColor="text1" w:themeTint="BF"/>
    </w:rPr>
  </w:style>
  <w:style w:type="paragraph" w:styleId="Loendilik">
    <w:name w:val="List Paragraph"/>
    <w:basedOn w:val="Normaallaad"/>
    <w:uiPriority w:val="34"/>
    <w:qFormat/>
    <w:rsid w:val="009B65D3"/>
    <w:pPr>
      <w:widowControl/>
      <w:suppressAutoHyphens w:val="0"/>
      <w:spacing w:after="160" w:line="278" w:lineRule="auto"/>
      <w:ind w:left="720"/>
      <w:contextualSpacing/>
      <w:jc w:val="left"/>
    </w:pPr>
    <w:rPr>
      <w:rFonts w:asciiTheme="minorHAnsi" w:eastAsiaTheme="minorHAnsi" w:hAnsiTheme="minorHAnsi" w:cstheme="minorBidi"/>
      <w:kern w:val="2"/>
      <w:lang w:eastAsia="en-US" w:bidi="ar-SA"/>
      <w14:ligatures w14:val="standardContextual"/>
    </w:rPr>
  </w:style>
  <w:style w:type="character" w:styleId="Selgeltmrgatavrhutus">
    <w:name w:val="Intense Emphasis"/>
    <w:basedOn w:val="Liguvaikefont"/>
    <w:uiPriority w:val="21"/>
    <w:qFormat/>
    <w:rsid w:val="009B65D3"/>
    <w:rPr>
      <w:i/>
      <w:iCs/>
      <w:color w:val="0F4761" w:themeColor="accent1" w:themeShade="BF"/>
    </w:rPr>
  </w:style>
  <w:style w:type="paragraph" w:styleId="Selgeltmrgatavtsitaat">
    <w:name w:val="Intense Quote"/>
    <w:basedOn w:val="Normaallaad"/>
    <w:next w:val="Normaallaad"/>
    <w:link w:val="SelgeltmrgatavtsitaatMrk"/>
    <w:uiPriority w:val="30"/>
    <w:qFormat/>
    <w:rsid w:val="009B65D3"/>
    <w:pPr>
      <w:widowControl/>
      <w:pBdr>
        <w:top w:val="single" w:sz="4" w:space="10" w:color="0F4761" w:themeColor="accent1" w:themeShade="BF"/>
        <w:bottom w:val="single" w:sz="4" w:space="10" w:color="0F4761" w:themeColor="accent1" w:themeShade="BF"/>
      </w:pBdr>
      <w:suppressAutoHyphens w:val="0"/>
      <w:spacing w:before="360" w:after="360" w:line="278" w:lineRule="auto"/>
      <w:ind w:left="864" w:right="864"/>
      <w:jc w:val="center"/>
    </w:pPr>
    <w:rPr>
      <w:rFonts w:asciiTheme="minorHAnsi" w:eastAsiaTheme="minorHAnsi" w:hAnsiTheme="minorHAnsi" w:cstheme="minorBidi"/>
      <w:i/>
      <w:iCs/>
      <w:color w:val="0F4761" w:themeColor="accent1" w:themeShade="BF"/>
      <w:kern w:val="2"/>
      <w:lang w:eastAsia="en-US" w:bidi="ar-SA"/>
      <w14:ligatures w14:val="standardContextual"/>
    </w:rPr>
  </w:style>
  <w:style w:type="character" w:customStyle="1" w:styleId="SelgeltmrgatavtsitaatMrk">
    <w:name w:val="Selgelt märgatav tsitaat Märk"/>
    <w:basedOn w:val="Liguvaikefont"/>
    <w:link w:val="Selgeltmrgatavtsitaat"/>
    <w:uiPriority w:val="30"/>
    <w:rsid w:val="009B65D3"/>
    <w:rPr>
      <w:i/>
      <w:iCs/>
      <w:color w:val="0F4761" w:themeColor="accent1" w:themeShade="BF"/>
    </w:rPr>
  </w:style>
  <w:style w:type="character" w:styleId="Selgeltmrgatavviide">
    <w:name w:val="Intense Reference"/>
    <w:basedOn w:val="Liguvaikefont"/>
    <w:uiPriority w:val="32"/>
    <w:qFormat/>
    <w:rsid w:val="009B65D3"/>
    <w:rPr>
      <w:b/>
      <w:bCs/>
      <w:smallCaps/>
      <w:color w:val="0F4761" w:themeColor="accent1" w:themeShade="BF"/>
      <w:spacing w:val="5"/>
    </w:rPr>
  </w:style>
  <w:style w:type="paragraph" w:styleId="Pis">
    <w:name w:val="header"/>
    <w:basedOn w:val="Normaallaad"/>
    <w:link w:val="PisMrk"/>
    <w:uiPriority w:val="99"/>
    <w:unhideWhenUsed/>
    <w:rsid w:val="00C3266C"/>
    <w:pPr>
      <w:tabs>
        <w:tab w:val="center" w:pos="4536"/>
        <w:tab w:val="right" w:pos="9072"/>
      </w:tabs>
      <w:spacing w:line="240" w:lineRule="auto"/>
    </w:pPr>
    <w:rPr>
      <w:rFonts w:cs="Mangal"/>
      <w:szCs w:val="21"/>
    </w:rPr>
  </w:style>
  <w:style w:type="character" w:customStyle="1" w:styleId="PisMrk">
    <w:name w:val="Päis Märk"/>
    <w:basedOn w:val="Liguvaikefont"/>
    <w:link w:val="Pis"/>
    <w:uiPriority w:val="99"/>
    <w:rsid w:val="00C3266C"/>
    <w:rPr>
      <w:rFonts w:ascii="Times New Roman" w:eastAsia="SimSun" w:hAnsi="Times New Roman" w:cs="Mangal"/>
      <w:kern w:val="1"/>
      <w:szCs w:val="21"/>
      <w:lang w:eastAsia="zh-CN" w:bidi="hi-IN"/>
      <w14:ligatures w14:val="none"/>
    </w:rPr>
  </w:style>
  <w:style w:type="paragraph" w:styleId="Jalus">
    <w:name w:val="footer"/>
    <w:basedOn w:val="Normaallaad"/>
    <w:link w:val="JalusMrk"/>
    <w:uiPriority w:val="99"/>
    <w:unhideWhenUsed/>
    <w:rsid w:val="00C3266C"/>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C3266C"/>
    <w:rPr>
      <w:rFonts w:ascii="Times New Roman" w:eastAsia="SimSun" w:hAnsi="Times New Roman" w:cs="Mangal"/>
      <w:kern w:val="1"/>
      <w:szCs w:val="21"/>
      <w:lang w:eastAsia="zh-CN" w:bidi="hi-IN"/>
      <w14:ligatures w14:val="none"/>
    </w:rPr>
  </w:style>
  <w:style w:type="paragraph" w:customStyle="1" w:styleId="TableContents">
    <w:name w:val="Table Contents"/>
    <w:basedOn w:val="Normaallaad"/>
    <w:rsid w:val="00C3266C"/>
    <w:pPr>
      <w:suppressLineNumbers/>
    </w:pPr>
  </w:style>
  <w:style w:type="paragraph" w:customStyle="1" w:styleId="AK">
    <w:name w:val="AK"/>
    <w:autoRedefine/>
    <w:qFormat/>
    <w:rsid w:val="003422CB"/>
    <w:pPr>
      <w:keepNext/>
      <w:keepLines/>
      <w:suppressLineNumbers/>
      <w:spacing w:after="0" w:line="240" w:lineRule="auto"/>
      <w:jc w:val="right"/>
      <w:pPrChange w:id="0" w:author="Aili Sandre - JUSTDIGI" w:date="2026-01-26T10:05:00Z">
        <w:pPr>
          <w:keepNext/>
          <w:keepLines/>
          <w:suppressLineNumbers/>
        </w:pPr>
      </w:pPrChange>
    </w:pPr>
    <w:rPr>
      <w:rFonts w:ascii="Times New Roman" w:eastAsia="SimSun" w:hAnsi="Times New Roman" w:cs="Times New Roman"/>
      <w:bCs/>
      <w:kern w:val="1"/>
      <w:sz w:val="20"/>
      <w:szCs w:val="20"/>
      <w:lang w:eastAsia="zh-CN" w:bidi="hi-IN"/>
      <w14:ligatures w14:val="none"/>
      <w:rPrChange w:id="0" w:author="Aili Sandre - JUSTDIGI" w:date="2026-01-26T10:05:00Z">
        <w:rPr>
          <w:rFonts w:eastAsia="SimSun"/>
          <w:bCs/>
          <w:kern w:val="1"/>
          <w:lang w:val="et-EE" w:eastAsia="zh-CN" w:bidi="hi-IN"/>
        </w:rPr>
      </w:rPrChange>
    </w:rPr>
  </w:style>
  <w:style w:type="paragraph" w:customStyle="1" w:styleId="Pealkiri10">
    <w:name w:val="Pealkiri1"/>
    <w:autoRedefine/>
    <w:qFormat/>
    <w:rsid w:val="00C3266C"/>
    <w:pPr>
      <w:spacing w:after="560" w:line="240" w:lineRule="auto"/>
    </w:pPr>
    <w:rPr>
      <w:rFonts w:ascii="Times New Roman" w:eastAsia="SimSun" w:hAnsi="Times New Roman" w:cs="Times New Roman"/>
      <w:b/>
      <w:bCs/>
      <w:kern w:val="1"/>
      <w:lang w:eastAsia="zh-CN" w:bidi="hi-IN"/>
      <w14:ligatures w14:val="none"/>
    </w:rPr>
  </w:style>
  <w:style w:type="paragraph" w:customStyle="1" w:styleId="Tekst">
    <w:name w:val="Tekst"/>
    <w:autoRedefine/>
    <w:qFormat/>
    <w:rsid w:val="00C3266C"/>
    <w:pPr>
      <w:spacing w:after="0" w:line="240" w:lineRule="auto"/>
      <w:jc w:val="both"/>
    </w:pPr>
    <w:rPr>
      <w:rFonts w:ascii="Times New Roman" w:eastAsia="SimSun" w:hAnsi="Times New Roman" w:cs="Mangal"/>
      <w:iCs/>
      <w:kern w:val="1"/>
      <w:lang w:eastAsia="zh-CN" w:bidi="hi-IN"/>
      <w14:ligatures w14:val="none"/>
    </w:rPr>
  </w:style>
  <w:style w:type="paragraph" w:customStyle="1" w:styleId="Kuupev1">
    <w:name w:val="Kuupäev1"/>
    <w:autoRedefine/>
    <w:qFormat/>
    <w:rsid w:val="00C3266C"/>
    <w:pPr>
      <w:spacing w:before="840" w:after="0" w:line="240" w:lineRule="auto"/>
      <w:ind w:left="29"/>
      <w:jc w:val="both"/>
    </w:pPr>
    <w:rPr>
      <w:rFonts w:ascii="Times New Roman" w:eastAsia="SimSun" w:hAnsi="Times New Roman" w:cs="Times New Roman"/>
      <w:kern w:val="24"/>
      <w:lang w:eastAsia="zh-CN" w:bidi="hi-IN"/>
      <w14:ligatures w14:val="none"/>
    </w:rPr>
  </w:style>
  <w:style w:type="paragraph" w:customStyle="1" w:styleId="Liik">
    <w:name w:val="Liik"/>
    <w:autoRedefine/>
    <w:qFormat/>
    <w:rsid w:val="00C3266C"/>
    <w:pPr>
      <w:spacing w:after="0" w:line="240" w:lineRule="auto"/>
    </w:pPr>
    <w:rPr>
      <w:rFonts w:ascii="Times New Roman" w:eastAsia="SimSun" w:hAnsi="Times New Roman" w:cs="Times New Roman"/>
      <w:caps/>
      <w:kern w:val="24"/>
      <w:lang w:eastAsia="zh-CN" w:bidi="hi-IN"/>
      <w14:ligatures w14:val="none"/>
    </w:rPr>
  </w:style>
  <w:style w:type="paragraph" w:customStyle="1" w:styleId="Paragrahv">
    <w:name w:val="Paragrahv"/>
    <w:basedOn w:val="Tekst"/>
    <w:qFormat/>
    <w:rsid w:val="00C3266C"/>
    <w:rPr>
      <w:b/>
    </w:rPr>
  </w:style>
  <w:style w:type="paragraph" w:styleId="Normaallaadveeb">
    <w:name w:val="Normal (Web)"/>
    <w:basedOn w:val="Normaallaad"/>
    <w:uiPriority w:val="99"/>
    <w:semiHidden/>
    <w:unhideWhenUsed/>
    <w:rsid w:val="00C3266C"/>
    <w:rPr>
      <w:rFonts w:cs="Mangal"/>
      <w:szCs w:val="21"/>
    </w:rPr>
  </w:style>
  <w:style w:type="character" w:styleId="Kommentaariviide">
    <w:name w:val="annotation reference"/>
    <w:basedOn w:val="Liguvaikefont"/>
    <w:uiPriority w:val="99"/>
    <w:semiHidden/>
    <w:unhideWhenUsed/>
    <w:rsid w:val="005B39B4"/>
    <w:rPr>
      <w:sz w:val="16"/>
      <w:szCs w:val="16"/>
    </w:rPr>
  </w:style>
  <w:style w:type="paragraph" w:styleId="Kommentaaritekst">
    <w:name w:val="annotation text"/>
    <w:basedOn w:val="Normaallaad"/>
    <w:link w:val="KommentaaritekstMrk"/>
    <w:uiPriority w:val="99"/>
    <w:unhideWhenUsed/>
    <w:rsid w:val="005B39B4"/>
    <w:pPr>
      <w:spacing w:line="240" w:lineRule="auto"/>
    </w:pPr>
    <w:rPr>
      <w:rFonts w:cs="Mangal"/>
      <w:sz w:val="20"/>
      <w:szCs w:val="18"/>
    </w:rPr>
  </w:style>
  <w:style w:type="character" w:customStyle="1" w:styleId="KommentaaritekstMrk">
    <w:name w:val="Kommentaari tekst Märk"/>
    <w:basedOn w:val="Liguvaikefont"/>
    <w:link w:val="Kommentaaritekst"/>
    <w:uiPriority w:val="99"/>
    <w:rsid w:val="005B39B4"/>
    <w:rPr>
      <w:rFonts w:ascii="Times New Roman" w:eastAsia="SimSun" w:hAnsi="Times New Roman" w:cs="Mangal"/>
      <w:kern w:val="1"/>
      <w:sz w:val="20"/>
      <w:szCs w:val="18"/>
      <w:lang w:eastAsia="zh-CN" w:bidi="hi-IN"/>
      <w14:ligatures w14:val="none"/>
    </w:rPr>
  </w:style>
  <w:style w:type="paragraph" w:styleId="Kommentaariteema">
    <w:name w:val="annotation subject"/>
    <w:basedOn w:val="Kommentaaritekst"/>
    <w:next w:val="Kommentaaritekst"/>
    <w:link w:val="KommentaariteemaMrk"/>
    <w:uiPriority w:val="99"/>
    <w:semiHidden/>
    <w:unhideWhenUsed/>
    <w:rsid w:val="005B39B4"/>
    <w:rPr>
      <w:b/>
      <w:bCs/>
    </w:rPr>
  </w:style>
  <w:style w:type="character" w:customStyle="1" w:styleId="KommentaariteemaMrk">
    <w:name w:val="Kommentaari teema Märk"/>
    <w:basedOn w:val="KommentaaritekstMrk"/>
    <w:link w:val="Kommentaariteema"/>
    <w:uiPriority w:val="99"/>
    <w:semiHidden/>
    <w:rsid w:val="005B39B4"/>
    <w:rPr>
      <w:rFonts w:ascii="Times New Roman" w:eastAsia="SimSun" w:hAnsi="Times New Roman" w:cs="Mangal"/>
      <w:b/>
      <w:bCs/>
      <w:kern w:val="1"/>
      <w:sz w:val="20"/>
      <w:szCs w:val="18"/>
      <w:lang w:eastAsia="zh-CN" w:bidi="hi-IN"/>
      <w14:ligatures w14:val="none"/>
    </w:rPr>
  </w:style>
  <w:style w:type="character" w:styleId="Hperlink">
    <w:name w:val="Hyperlink"/>
    <w:basedOn w:val="Liguvaikefont"/>
    <w:uiPriority w:val="99"/>
    <w:unhideWhenUsed/>
    <w:rsid w:val="00EB1C35"/>
    <w:rPr>
      <w:color w:val="467886" w:themeColor="hyperlink"/>
      <w:u w:val="single"/>
    </w:rPr>
  </w:style>
  <w:style w:type="character" w:styleId="Lahendamatamainimine">
    <w:name w:val="Unresolved Mention"/>
    <w:basedOn w:val="Liguvaikefont"/>
    <w:uiPriority w:val="99"/>
    <w:semiHidden/>
    <w:unhideWhenUsed/>
    <w:rsid w:val="00EB1C35"/>
    <w:rPr>
      <w:color w:val="605E5C"/>
      <w:shd w:val="clear" w:color="auto" w:fill="E1DFDD"/>
    </w:rPr>
  </w:style>
  <w:style w:type="paragraph" w:styleId="Redaktsioon">
    <w:name w:val="Revision"/>
    <w:hidden/>
    <w:uiPriority w:val="99"/>
    <w:semiHidden/>
    <w:rsid w:val="00E54322"/>
    <w:pPr>
      <w:spacing w:after="0" w:line="240" w:lineRule="auto"/>
    </w:pPr>
    <w:rPr>
      <w:rFonts w:ascii="Times New Roman" w:eastAsia="SimSun" w:hAnsi="Times New Roman" w:cs="Mangal"/>
      <w:kern w:val="1"/>
      <w:szCs w:val="21"/>
      <w:lang w:eastAsia="zh-CN" w:bidi="hi-IN"/>
      <w14:ligatures w14:val="none"/>
    </w:rPr>
  </w:style>
  <w:style w:type="character" w:styleId="Tugev">
    <w:name w:val="Strong"/>
    <w:basedOn w:val="Liguvaikefont"/>
    <w:uiPriority w:val="22"/>
    <w:qFormat/>
    <w:rsid w:val="00A707B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4601347">
      <w:bodyDiv w:val="1"/>
      <w:marLeft w:val="0"/>
      <w:marRight w:val="0"/>
      <w:marTop w:val="0"/>
      <w:marBottom w:val="0"/>
      <w:divBdr>
        <w:top w:val="none" w:sz="0" w:space="0" w:color="auto"/>
        <w:left w:val="none" w:sz="0" w:space="0" w:color="auto"/>
        <w:bottom w:val="none" w:sz="0" w:space="0" w:color="auto"/>
        <w:right w:val="none" w:sz="0" w:space="0" w:color="auto"/>
      </w:divBdr>
    </w:div>
    <w:div w:id="385568893">
      <w:bodyDiv w:val="1"/>
      <w:marLeft w:val="0"/>
      <w:marRight w:val="0"/>
      <w:marTop w:val="0"/>
      <w:marBottom w:val="0"/>
      <w:divBdr>
        <w:top w:val="none" w:sz="0" w:space="0" w:color="auto"/>
        <w:left w:val="none" w:sz="0" w:space="0" w:color="auto"/>
        <w:bottom w:val="none" w:sz="0" w:space="0" w:color="auto"/>
        <w:right w:val="none" w:sz="0" w:space="0" w:color="auto"/>
      </w:divBdr>
    </w:div>
    <w:div w:id="419955532">
      <w:bodyDiv w:val="1"/>
      <w:marLeft w:val="0"/>
      <w:marRight w:val="0"/>
      <w:marTop w:val="0"/>
      <w:marBottom w:val="0"/>
      <w:divBdr>
        <w:top w:val="none" w:sz="0" w:space="0" w:color="auto"/>
        <w:left w:val="none" w:sz="0" w:space="0" w:color="auto"/>
        <w:bottom w:val="none" w:sz="0" w:space="0" w:color="auto"/>
        <w:right w:val="none" w:sz="0" w:space="0" w:color="auto"/>
      </w:divBdr>
    </w:div>
    <w:div w:id="590554124">
      <w:bodyDiv w:val="1"/>
      <w:marLeft w:val="0"/>
      <w:marRight w:val="0"/>
      <w:marTop w:val="0"/>
      <w:marBottom w:val="0"/>
      <w:divBdr>
        <w:top w:val="none" w:sz="0" w:space="0" w:color="auto"/>
        <w:left w:val="none" w:sz="0" w:space="0" w:color="auto"/>
        <w:bottom w:val="none" w:sz="0" w:space="0" w:color="auto"/>
        <w:right w:val="none" w:sz="0" w:space="0" w:color="auto"/>
      </w:divBdr>
    </w:div>
    <w:div w:id="791093736">
      <w:bodyDiv w:val="1"/>
      <w:marLeft w:val="0"/>
      <w:marRight w:val="0"/>
      <w:marTop w:val="0"/>
      <w:marBottom w:val="0"/>
      <w:divBdr>
        <w:top w:val="none" w:sz="0" w:space="0" w:color="auto"/>
        <w:left w:val="none" w:sz="0" w:space="0" w:color="auto"/>
        <w:bottom w:val="none" w:sz="0" w:space="0" w:color="auto"/>
        <w:right w:val="none" w:sz="0" w:space="0" w:color="auto"/>
      </w:divBdr>
    </w:div>
    <w:div w:id="807087844">
      <w:bodyDiv w:val="1"/>
      <w:marLeft w:val="0"/>
      <w:marRight w:val="0"/>
      <w:marTop w:val="0"/>
      <w:marBottom w:val="0"/>
      <w:divBdr>
        <w:top w:val="none" w:sz="0" w:space="0" w:color="auto"/>
        <w:left w:val="none" w:sz="0" w:space="0" w:color="auto"/>
        <w:bottom w:val="none" w:sz="0" w:space="0" w:color="auto"/>
        <w:right w:val="none" w:sz="0" w:space="0" w:color="auto"/>
      </w:divBdr>
    </w:div>
    <w:div w:id="956067210">
      <w:bodyDiv w:val="1"/>
      <w:marLeft w:val="0"/>
      <w:marRight w:val="0"/>
      <w:marTop w:val="0"/>
      <w:marBottom w:val="0"/>
      <w:divBdr>
        <w:top w:val="none" w:sz="0" w:space="0" w:color="auto"/>
        <w:left w:val="none" w:sz="0" w:space="0" w:color="auto"/>
        <w:bottom w:val="none" w:sz="0" w:space="0" w:color="auto"/>
        <w:right w:val="none" w:sz="0" w:space="0" w:color="auto"/>
      </w:divBdr>
    </w:div>
    <w:div w:id="1108357562">
      <w:bodyDiv w:val="1"/>
      <w:marLeft w:val="0"/>
      <w:marRight w:val="0"/>
      <w:marTop w:val="0"/>
      <w:marBottom w:val="0"/>
      <w:divBdr>
        <w:top w:val="none" w:sz="0" w:space="0" w:color="auto"/>
        <w:left w:val="none" w:sz="0" w:space="0" w:color="auto"/>
        <w:bottom w:val="none" w:sz="0" w:space="0" w:color="auto"/>
        <w:right w:val="none" w:sz="0" w:space="0" w:color="auto"/>
      </w:divBdr>
    </w:div>
    <w:div w:id="1252667599">
      <w:bodyDiv w:val="1"/>
      <w:marLeft w:val="0"/>
      <w:marRight w:val="0"/>
      <w:marTop w:val="0"/>
      <w:marBottom w:val="0"/>
      <w:divBdr>
        <w:top w:val="none" w:sz="0" w:space="0" w:color="auto"/>
        <w:left w:val="none" w:sz="0" w:space="0" w:color="auto"/>
        <w:bottom w:val="none" w:sz="0" w:space="0" w:color="auto"/>
        <w:right w:val="none" w:sz="0" w:space="0" w:color="auto"/>
      </w:divBdr>
    </w:div>
    <w:div w:id="1603881235">
      <w:bodyDiv w:val="1"/>
      <w:marLeft w:val="0"/>
      <w:marRight w:val="0"/>
      <w:marTop w:val="0"/>
      <w:marBottom w:val="0"/>
      <w:divBdr>
        <w:top w:val="none" w:sz="0" w:space="0" w:color="auto"/>
        <w:left w:val="none" w:sz="0" w:space="0" w:color="auto"/>
        <w:bottom w:val="none" w:sz="0" w:space="0" w:color="auto"/>
        <w:right w:val="none" w:sz="0" w:space="0" w:color="auto"/>
      </w:divBdr>
    </w:div>
    <w:div w:id="1775788852">
      <w:bodyDiv w:val="1"/>
      <w:marLeft w:val="0"/>
      <w:marRight w:val="0"/>
      <w:marTop w:val="0"/>
      <w:marBottom w:val="0"/>
      <w:divBdr>
        <w:top w:val="none" w:sz="0" w:space="0" w:color="auto"/>
        <w:left w:val="none" w:sz="0" w:space="0" w:color="auto"/>
        <w:bottom w:val="none" w:sz="0" w:space="0" w:color="auto"/>
        <w:right w:val="none" w:sz="0" w:space="0" w:color="auto"/>
      </w:divBdr>
    </w:div>
    <w:div w:id="1827278224">
      <w:bodyDiv w:val="1"/>
      <w:marLeft w:val="0"/>
      <w:marRight w:val="0"/>
      <w:marTop w:val="0"/>
      <w:marBottom w:val="0"/>
      <w:divBdr>
        <w:top w:val="none" w:sz="0" w:space="0" w:color="auto"/>
        <w:left w:val="none" w:sz="0" w:space="0" w:color="auto"/>
        <w:bottom w:val="none" w:sz="0" w:space="0" w:color="auto"/>
        <w:right w:val="none" w:sz="0" w:space="0" w:color="auto"/>
      </w:divBdr>
    </w:div>
    <w:div w:id="1882983028">
      <w:bodyDiv w:val="1"/>
      <w:marLeft w:val="0"/>
      <w:marRight w:val="0"/>
      <w:marTop w:val="0"/>
      <w:marBottom w:val="0"/>
      <w:divBdr>
        <w:top w:val="none" w:sz="0" w:space="0" w:color="auto"/>
        <w:left w:val="none" w:sz="0" w:space="0" w:color="auto"/>
        <w:bottom w:val="none" w:sz="0" w:space="0" w:color="auto"/>
        <w:right w:val="none" w:sz="0" w:space="0" w:color="auto"/>
      </w:divBdr>
    </w:div>
    <w:div w:id="1932853545">
      <w:bodyDiv w:val="1"/>
      <w:marLeft w:val="0"/>
      <w:marRight w:val="0"/>
      <w:marTop w:val="0"/>
      <w:marBottom w:val="0"/>
      <w:divBdr>
        <w:top w:val="none" w:sz="0" w:space="0" w:color="auto"/>
        <w:left w:val="none" w:sz="0" w:space="0" w:color="auto"/>
        <w:bottom w:val="none" w:sz="0" w:space="0" w:color="auto"/>
        <w:right w:val="none" w:sz="0" w:space="0" w:color="auto"/>
      </w:divBdr>
    </w:div>
    <w:div w:id="1953125707">
      <w:bodyDiv w:val="1"/>
      <w:marLeft w:val="0"/>
      <w:marRight w:val="0"/>
      <w:marTop w:val="0"/>
      <w:marBottom w:val="0"/>
      <w:divBdr>
        <w:top w:val="none" w:sz="0" w:space="0" w:color="auto"/>
        <w:left w:val="none" w:sz="0" w:space="0" w:color="auto"/>
        <w:bottom w:val="none" w:sz="0" w:space="0" w:color="auto"/>
        <w:right w:val="none" w:sz="0" w:space="0" w:color="auto"/>
      </w:divBdr>
    </w:div>
    <w:div w:id="1974021506">
      <w:bodyDiv w:val="1"/>
      <w:marLeft w:val="0"/>
      <w:marRight w:val="0"/>
      <w:marTop w:val="0"/>
      <w:marBottom w:val="0"/>
      <w:divBdr>
        <w:top w:val="none" w:sz="0" w:space="0" w:color="auto"/>
        <w:left w:val="none" w:sz="0" w:space="0" w:color="auto"/>
        <w:bottom w:val="none" w:sz="0" w:space="0" w:color="auto"/>
        <w:right w:val="none" w:sz="0" w:space="0" w:color="auto"/>
      </w:divBdr>
    </w:div>
    <w:div w:id="2049648307">
      <w:bodyDiv w:val="1"/>
      <w:marLeft w:val="0"/>
      <w:marRight w:val="0"/>
      <w:marTop w:val="0"/>
      <w:marBottom w:val="0"/>
      <w:divBdr>
        <w:top w:val="none" w:sz="0" w:space="0" w:color="auto"/>
        <w:left w:val="none" w:sz="0" w:space="0" w:color="auto"/>
        <w:bottom w:val="none" w:sz="0" w:space="0" w:color="auto"/>
        <w:right w:val="none" w:sz="0" w:space="0" w:color="auto"/>
      </w:divBdr>
    </w:div>
    <w:div w:id="2061858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justdigi.ee/oigusloome-arendamine/hea-oigusloome-ja-normitehnika/honte-kasiraamat"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2244e8f1a4ab10c81a29a76654b4211f">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2fe41b861918e6a5662e8cbedc626da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728891-3EB3-4D43-B539-5524700206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EA5534-89BC-4D36-8704-5DA2E6D9EA87}">
  <ds:schemaRefs>
    <ds:schemaRef ds:uri="http://schemas.openxmlformats.org/officeDocument/2006/bibliography"/>
  </ds:schemaRefs>
</ds:datastoreItem>
</file>

<file path=customXml/itemProps3.xml><?xml version="1.0" encoding="utf-8"?>
<ds:datastoreItem xmlns:ds="http://schemas.openxmlformats.org/officeDocument/2006/customXml" ds:itemID="{73C6F516-39C4-410B-97A7-20638187EB98}">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4.xml><?xml version="1.0" encoding="utf-8"?>
<ds:datastoreItem xmlns:ds="http://schemas.openxmlformats.org/officeDocument/2006/customXml" ds:itemID="{1BB64BB2-2355-4706-BB89-0E27D238C7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Pages>
  <Words>2414</Words>
  <Characters>14004</Characters>
  <Application>Microsoft Office Word</Application>
  <DocSecurity>0</DocSecurity>
  <Lines>116</Lines>
  <Paragraphs>32</Paragraphs>
  <ScaleCrop>false</ScaleCrop>
  <Company/>
  <LinksUpToDate>false</LinksUpToDate>
  <CharactersWithSpaces>16386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Hedvig Liblikas</dc:creator>
  <cp:keywords/>
  <dc:description/>
  <cp:lastModifiedBy>Katariina Kärsten - JUSTDIGI</cp:lastModifiedBy>
  <cp:revision>54</cp:revision>
  <dcterms:created xsi:type="dcterms:W3CDTF">2026-01-22T09:56:00Z</dcterms:created>
  <dcterms:modified xsi:type="dcterms:W3CDTF">2026-02-05T10:21:00Z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2026-01-22T09:56:15Z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7913db1b-8675-4c64-bd34-464e5328109c</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